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2A1FB" w14:textId="77777777" w:rsidR="00284186" w:rsidRDefault="00284186" w:rsidP="00840AD2">
      <w:pPr>
        <w:spacing w:after="3" w:line="265" w:lineRule="auto"/>
        <w:jc w:val="both"/>
        <w:rPr>
          <w:rFonts w:ascii="Arial Narrow" w:eastAsia="Arial Unicode MS" w:hAnsi="Arial Narrow" w:cs="Arial Unicode MS"/>
        </w:rPr>
      </w:pPr>
    </w:p>
    <w:p w14:paraId="7ADCD4C6" w14:textId="77777777" w:rsidR="00284186" w:rsidRDefault="00284186" w:rsidP="00840AD2">
      <w:pPr>
        <w:spacing w:after="3" w:line="265" w:lineRule="auto"/>
        <w:jc w:val="both"/>
        <w:rPr>
          <w:rFonts w:ascii="Arial Narrow" w:eastAsia="Arial Unicode MS" w:hAnsi="Arial Narrow" w:cs="Arial Unicode MS"/>
        </w:rPr>
      </w:pPr>
    </w:p>
    <w:p w14:paraId="04DBB1C9" w14:textId="77777777" w:rsidR="00284186" w:rsidRPr="0075361E" w:rsidRDefault="00284186" w:rsidP="00284186">
      <w:pPr>
        <w:rPr>
          <w:rFonts w:ascii="Arial" w:eastAsia="Times New Roman" w:hAnsi="Arial" w:cs="Arial"/>
          <w:b/>
          <w:bCs/>
          <w:sz w:val="20"/>
          <w:szCs w:val="20"/>
        </w:rPr>
      </w:pPr>
    </w:p>
    <w:p w14:paraId="7B401740" w14:textId="77777777" w:rsidR="00284186" w:rsidRPr="0075361E" w:rsidRDefault="00284186" w:rsidP="00921989">
      <w:pPr>
        <w:rPr>
          <w:rFonts w:ascii="Arial" w:eastAsia="Times New Roman" w:hAnsi="Arial" w:cs="Arial"/>
          <w:b/>
          <w:bCs/>
          <w:sz w:val="20"/>
          <w:szCs w:val="20"/>
        </w:rPr>
      </w:pPr>
    </w:p>
    <w:p w14:paraId="64C8EB08" w14:textId="77777777" w:rsidR="00284186" w:rsidRDefault="00284186" w:rsidP="00921989">
      <w:pPr>
        <w:rPr>
          <w:rFonts w:ascii="Arial" w:eastAsia="Times New Roman" w:hAnsi="Arial" w:cs="Arial"/>
          <w:b/>
          <w:bCs/>
          <w:sz w:val="20"/>
          <w:szCs w:val="20"/>
        </w:rPr>
      </w:pPr>
    </w:p>
    <w:p w14:paraId="0AED8A9F" w14:textId="7BF9F0BB" w:rsidR="00921989" w:rsidRDefault="00921989" w:rsidP="00921989">
      <w:pPr>
        <w:rPr>
          <w:rFonts w:ascii="Arial" w:eastAsia="Times New Roman" w:hAnsi="Arial" w:cs="Arial"/>
          <w:b/>
          <w:bCs/>
          <w:sz w:val="20"/>
          <w:szCs w:val="20"/>
        </w:rPr>
      </w:pPr>
      <w:r>
        <w:rPr>
          <w:rFonts w:ascii="Arial" w:eastAsia="Times New Roman" w:hAnsi="Arial" w:cs="Arial"/>
          <w:b/>
          <w:bCs/>
          <w:sz w:val="20"/>
          <w:szCs w:val="20"/>
        </w:rPr>
        <w:t>N° de consultation :</w:t>
      </w:r>
      <w:ins w:id="0" w:author="Sylvie SAN-SEGUNDO" w:date="2025-07-07T16:28:00Z">
        <w:r w:rsidR="005D2C36">
          <w:rPr>
            <w:rFonts w:ascii="Arial" w:eastAsia="Times New Roman" w:hAnsi="Arial" w:cs="Arial"/>
            <w:b/>
            <w:bCs/>
            <w:sz w:val="20"/>
            <w:szCs w:val="20"/>
          </w:rPr>
          <w:t xml:space="preserve"> </w:t>
        </w:r>
      </w:ins>
      <w:r w:rsidR="002E6D86">
        <w:rPr>
          <w:rFonts w:ascii="Arial" w:eastAsia="Times New Roman" w:hAnsi="Arial" w:cs="Arial"/>
          <w:b/>
          <w:bCs/>
          <w:sz w:val="20"/>
          <w:szCs w:val="20"/>
        </w:rPr>
        <w:t>INSERM-NA-2025-04</w:t>
      </w:r>
    </w:p>
    <w:p w14:paraId="55EB9AC6" w14:textId="77777777" w:rsidR="00921989" w:rsidRPr="0075361E" w:rsidRDefault="00921989" w:rsidP="00921989">
      <w:pPr>
        <w:rPr>
          <w:rFonts w:ascii="Arial" w:eastAsia="Times New Roman" w:hAnsi="Arial" w:cs="Arial"/>
          <w:b/>
          <w:bCs/>
          <w:sz w:val="20"/>
          <w:szCs w:val="20"/>
        </w:rPr>
      </w:pPr>
      <w:r w:rsidRPr="0075361E">
        <w:rPr>
          <w:rFonts w:ascii="Arial" w:eastAsia="Times New Roman" w:hAnsi="Arial" w:cs="Arial"/>
          <w:b/>
          <w:bCs/>
          <w:sz w:val="20"/>
          <w:szCs w:val="20"/>
        </w:rPr>
        <w:t xml:space="preserve">N° de marché : </w:t>
      </w:r>
    </w:p>
    <w:p w14:paraId="4A9D93CB" w14:textId="77777777" w:rsidR="00152DD1" w:rsidRDefault="00152DD1" w:rsidP="00921989">
      <w:pPr>
        <w:rPr>
          <w:rFonts w:ascii="Arial" w:eastAsia="Times New Roman" w:hAnsi="Arial" w:cs="Arial"/>
          <w:b/>
          <w:bCs/>
          <w:sz w:val="20"/>
          <w:szCs w:val="20"/>
        </w:rPr>
      </w:pPr>
    </w:p>
    <w:p w14:paraId="1A3BA1DF" w14:textId="77777777" w:rsidR="00152DD1" w:rsidRDefault="00152DD1" w:rsidP="00284186">
      <w:pPr>
        <w:jc w:val="center"/>
        <w:rPr>
          <w:rFonts w:ascii="Arial" w:eastAsia="Times New Roman" w:hAnsi="Arial" w:cs="Arial"/>
          <w:b/>
          <w:bCs/>
          <w:sz w:val="20"/>
          <w:szCs w:val="20"/>
        </w:rPr>
      </w:pPr>
    </w:p>
    <w:p w14:paraId="4021BA42" w14:textId="4599A1F0" w:rsidR="005D2C36" w:rsidRPr="005D2C36" w:rsidRDefault="00284186" w:rsidP="005D2C36">
      <w:pPr>
        <w:jc w:val="center"/>
        <w:rPr>
          <w:rFonts w:ascii="Arial" w:eastAsia="Times New Roman" w:hAnsi="Arial" w:cs="Arial"/>
          <w:b/>
          <w:bCs/>
          <w:sz w:val="20"/>
          <w:szCs w:val="20"/>
        </w:rPr>
      </w:pPr>
      <w:r w:rsidRPr="0075361E">
        <w:rPr>
          <w:rFonts w:ascii="Arial" w:eastAsia="Times New Roman" w:hAnsi="Arial" w:cs="Arial"/>
          <w:b/>
          <w:bCs/>
          <w:sz w:val="20"/>
          <w:szCs w:val="20"/>
        </w:rPr>
        <w:t xml:space="preserve">OBJET DU MARCHE : </w:t>
      </w:r>
      <w:r w:rsidR="005D2C36" w:rsidRPr="005D2C36">
        <w:rPr>
          <w:rFonts w:ascii="Arial" w:eastAsia="Times New Roman" w:hAnsi="Arial" w:cs="Arial"/>
          <w:b/>
          <w:bCs/>
          <w:sz w:val="20"/>
          <w:szCs w:val="20"/>
        </w:rPr>
        <w:t>ACQUISITION, LIVRAISON, INSTALLATION ET MISE EN</w:t>
      </w:r>
    </w:p>
    <w:p w14:paraId="7CBDBAA7" w14:textId="687D948B" w:rsidR="00284186" w:rsidRPr="0075361E" w:rsidRDefault="005D2C36" w:rsidP="005D2C36">
      <w:pPr>
        <w:jc w:val="center"/>
        <w:rPr>
          <w:rFonts w:ascii="Arial" w:eastAsia="Times New Roman" w:hAnsi="Arial" w:cs="Arial"/>
          <w:b/>
          <w:bCs/>
          <w:color w:val="FF0000"/>
          <w:sz w:val="20"/>
          <w:szCs w:val="20"/>
        </w:rPr>
      </w:pPr>
      <w:r w:rsidRPr="005D2C36">
        <w:rPr>
          <w:rFonts w:ascii="Arial" w:eastAsia="Times New Roman" w:hAnsi="Arial" w:cs="Arial"/>
          <w:b/>
          <w:bCs/>
          <w:sz w:val="20"/>
          <w:szCs w:val="20"/>
        </w:rPr>
        <w:t>SERVICE D’UN SYSTEME DE PHENOTYPAGE METABOLIQUE CHEZ LA SOURIS</w:t>
      </w:r>
    </w:p>
    <w:p w14:paraId="15AEA649" w14:textId="77777777" w:rsidR="00284186" w:rsidRPr="0075361E" w:rsidRDefault="00284186" w:rsidP="00284186">
      <w:pPr>
        <w:pStyle w:val="NormalWeb"/>
        <w:jc w:val="center"/>
        <w:rPr>
          <w:b/>
          <w:sz w:val="20"/>
          <w:szCs w:val="20"/>
        </w:rPr>
      </w:pPr>
    </w:p>
    <w:p w14:paraId="682DFDAF" w14:textId="77777777" w:rsidR="00284186" w:rsidRPr="0075361E" w:rsidRDefault="00284186" w:rsidP="00284186">
      <w:pPr>
        <w:pStyle w:val="NormalWeb"/>
        <w:jc w:val="center"/>
        <w:rPr>
          <w:b/>
          <w:sz w:val="20"/>
          <w:szCs w:val="20"/>
        </w:rPr>
      </w:pPr>
    </w:p>
    <w:p w14:paraId="476A0122" w14:textId="77777777" w:rsidR="00284186" w:rsidRDefault="00284186" w:rsidP="00284186">
      <w:pPr>
        <w:pBdr>
          <w:top w:val="single" w:sz="4" w:space="1" w:color="000000"/>
          <w:left w:val="single" w:sz="4" w:space="4" w:color="000000"/>
          <w:bottom w:val="single" w:sz="4" w:space="1" w:color="000000"/>
          <w:right w:val="single" w:sz="4" w:space="4" w:color="000000"/>
        </w:pBdr>
        <w:jc w:val="center"/>
        <w:rPr>
          <w:rFonts w:ascii="Arial" w:hAnsi="Arial" w:cs="Arial"/>
          <w:b/>
          <w:sz w:val="20"/>
          <w:szCs w:val="20"/>
        </w:rPr>
      </w:pPr>
    </w:p>
    <w:p w14:paraId="48BA5808" w14:textId="77777777" w:rsidR="00284186" w:rsidRDefault="00284186" w:rsidP="00284186">
      <w:pPr>
        <w:pBdr>
          <w:top w:val="single" w:sz="4" w:space="1" w:color="000000"/>
          <w:left w:val="single" w:sz="4" w:space="4" w:color="000000"/>
          <w:bottom w:val="single" w:sz="4" w:space="1" w:color="000000"/>
          <w:right w:val="single" w:sz="4" w:space="4" w:color="000000"/>
        </w:pBdr>
        <w:jc w:val="center"/>
        <w:rPr>
          <w:rFonts w:ascii="Arial" w:hAnsi="Arial" w:cs="Arial"/>
          <w:b/>
          <w:sz w:val="20"/>
          <w:szCs w:val="20"/>
        </w:rPr>
      </w:pPr>
      <w:r w:rsidRPr="0075361E">
        <w:rPr>
          <w:rFonts w:ascii="Arial" w:hAnsi="Arial" w:cs="Arial"/>
          <w:b/>
          <w:sz w:val="20"/>
          <w:szCs w:val="20"/>
        </w:rPr>
        <w:t xml:space="preserve">CADRE DE REPONSE TECHNIQUE </w:t>
      </w:r>
    </w:p>
    <w:p w14:paraId="2FD00D37" w14:textId="77777777" w:rsidR="00284186" w:rsidRPr="0075361E" w:rsidRDefault="00284186" w:rsidP="00284186">
      <w:pPr>
        <w:pBdr>
          <w:top w:val="single" w:sz="4" w:space="1" w:color="000000"/>
          <w:left w:val="single" w:sz="4" w:space="4" w:color="000000"/>
          <w:bottom w:val="single" w:sz="4" w:space="1" w:color="000000"/>
          <w:right w:val="single" w:sz="4" w:space="4" w:color="000000"/>
        </w:pBdr>
        <w:jc w:val="center"/>
        <w:rPr>
          <w:rFonts w:ascii="Arial" w:hAnsi="Arial" w:cs="Arial"/>
          <w:b/>
          <w:sz w:val="20"/>
          <w:szCs w:val="20"/>
        </w:rPr>
      </w:pPr>
    </w:p>
    <w:p w14:paraId="5B97B672" w14:textId="77777777"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Default="00AA34CC" w:rsidP="00284186">
      <w:pPr>
        <w:jc w:val="both"/>
        <w:rPr>
          <w:rFonts w:ascii="Arial" w:hAnsi="Arial" w:cs="Arial"/>
          <w:i/>
          <w:sz w:val="20"/>
          <w:szCs w:val="20"/>
        </w:rPr>
      </w:pPr>
      <w:r w:rsidRPr="00F86091">
        <w:rPr>
          <w:rFonts w:ascii="Arial" w:hAnsi="Arial" w:cs="Arial"/>
          <w:i/>
          <w:sz w:val="20"/>
          <w:szCs w:val="20"/>
        </w:rPr>
        <w:t>Les réponses doivent être effectuées dans le respect d</w:t>
      </w:r>
      <w:r w:rsidR="0032097A">
        <w:rPr>
          <w:rFonts w:ascii="Arial" w:hAnsi="Arial" w:cs="Arial"/>
          <w:i/>
          <w:sz w:val="20"/>
          <w:szCs w:val="20"/>
        </w:rPr>
        <w:t>es exigences définies par l’Inserm dans les pièces techniques et administratives du marché</w:t>
      </w:r>
      <w:r w:rsidRPr="00F86091">
        <w:rPr>
          <w:rFonts w:ascii="Arial" w:hAnsi="Arial"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5A62805A"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1588D3E0" w14:textId="77777777" w:rsidR="0011463B" w:rsidRDefault="0011463B" w:rsidP="00284186">
      <w:pPr>
        <w:jc w:val="both"/>
        <w:rPr>
          <w:rFonts w:ascii="Arial" w:hAnsi="Arial" w:cs="Arial"/>
          <w:sz w:val="20"/>
          <w:szCs w:val="20"/>
        </w:rPr>
      </w:pPr>
    </w:p>
    <w:p w14:paraId="3D34E4CF" w14:textId="77777777" w:rsidR="0011463B" w:rsidRDefault="0011463B" w:rsidP="00284186">
      <w:pPr>
        <w:jc w:val="both"/>
        <w:rPr>
          <w:rFonts w:ascii="Arial" w:hAnsi="Arial" w:cs="Arial"/>
          <w:sz w:val="20"/>
          <w:szCs w:val="20"/>
        </w:rPr>
      </w:pPr>
    </w:p>
    <w:p w14:paraId="313AA806" w14:textId="77777777" w:rsidR="0011463B" w:rsidRDefault="0011463B" w:rsidP="00284186">
      <w:pPr>
        <w:jc w:val="both"/>
        <w:rPr>
          <w:rFonts w:ascii="Arial" w:hAnsi="Arial" w:cs="Arial"/>
          <w:sz w:val="20"/>
          <w:szCs w:val="20"/>
        </w:rPr>
      </w:pPr>
    </w:p>
    <w:p w14:paraId="324CCB51" w14:textId="77777777" w:rsidR="0011463B" w:rsidRDefault="0011463B" w:rsidP="00284186">
      <w:pPr>
        <w:jc w:val="both"/>
        <w:rPr>
          <w:rFonts w:ascii="Arial" w:hAnsi="Arial" w:cs="Arial"/>
          <w:sz w:val="20"/>
          <w:szCs w:val="20"/>
        </w:rPr>
      </w:pPr>
    </w:p>
    <w:p w14:paraId="4720B3CC" w14:textId="77777777" w:rsidR="0011463B" w:rsidRDefault="0011463B" w:rsidP="00284186">
      <w:pPr>
        <w:jc w:val="both"/>
        <w:rPr>
          <w:rFonts w:ascii="Arial" w:hAnsi="Arial" w:cs="Arial"/>
          <w:sz w:val="20"/>
          <w:szCs w:val="20"/>
        </w:rPr>
      </w:pPr>
    </w:p>
    <w:p w14:paraId="4C9E7CFD" w14:textId="77777777" w:rsidR="0011463B" w:rsidRPr="0075361E" w:rsidRDefault="0011463B" w:rsidP="00284186">
      <w:pPr>
        <w:jc w:val="both"/>
        <w:rPr>
          <w:rFonts w:ascii="Arial" w:hAnsi="Arial" w:cs="Arial"/>
          <w:sz w:val="20"/>
          <w:szCs w:val="20"/>
        </w:rPr>
      </w:pPr>
    </w:p>
    <w:p w14:paraId="772DD49E" w14:textId="77777777" w:rsidR="00284186" w:rsidRPr="0075361E" w:rsidRDefault="00284186" w:rsidP="00284186">
      <w:pPr>
        <w:jc w:val="both"/>
        <w:rPr>
          <w:rFonts w:ascii="Arial" w:hAnsi="Arial" w:cs="Arial"/>
          <w:sz w:val="20"/>
          <w:szCs w:val="20"/>
        </w:rPr>
      </w:pPr>
    </w:p>
    <w:p w14:paraId="3442A204" w14:textId="77777777" w:rsidR="00284186" w:rsidRPr="0075361E" w:rsidRDefault="00284186" w:rsidP="00284186">
      <w:pPr>
        <w:jc w:val="both"/>
        <w:rPr>
          <w:rFonts w:ascii="Arial" w:hAnsi="Arial" w:cs="Arial"/>
          <w:sz w:val="20"/>
          <w:szCs w:val="20"/>
        </w:rPr>
      </w:pPr>
    </w:p>
    <w:p w14:paraId="7B4E4D97" w14:textId="77777777" w:rsidR="0011463B" w:rsidRDefault="0011463B" w:rsidP="0011463B">
      <w:pPr>
        <w:pStyle w:val="Titre1"/>
        <w:ind w:left="284"/>
        <w:jc w:val="left"/>
        <w:rPr>
          <w:rFonts w:ascii="Arial" w:hAnsi="Arial" w:cs="Arial"/>
          <w:b/>
          <w:sz w:val="24"/>
          <w:szCs w:val="24"/>
        </w:rPr>
      </w:pP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0F306B1C" w14:textId="140E6732" w:rsidR="000F3B5C"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11194208" w:history="1">
            <w:r w:rsidR="000F3B5C" w:rsidRPr="0021441A">
              <w:rPr>
                <w:rStyle w:val="Lienhypertexte"/>
                <w:rFonts w:ascii="Arial" w:hAnsi="Arial" w:cs="Arial"/>
                <w:b/>
                <w:noProof/>
              </w:rPr>
              <w:t>1.</w:t>
            </w:r>
            <w:r w:rsidR="000F3B5C">
              <w:rPr>
                <w:rFonts w:asciiTheme="minorHAnsi" w:eastAsiaTheme="minorEastAsia" w:hAnsiTheme="minorHAnsi" w:cstheme="minorBidi"/>
                <w:noProof/>
                <w:color w:val="auto"/>
              </w:rPr>
              <w:tab/>
            </w:r>
            <w:r w:rsidR="000F3B5C" w:rsidRPr="0021441A">
              <w:rPr>
                <w:rStyle w:val="Lienhypertexte"/>
                <w:rFonts w:ascii="Arial" w:hAnsi="Arial" w:cs="Arial"/>
                <w:b/>
                <w:noProof/>
              </w:rPr>
              <w:t>Soumissionnaire - contacts</w:t>
            </w:r>
            <w:r w:rsidR="000F3B5C">
              <w:rPr>
                <w:noProof/>
                <w:webHidden/>
              </w:rPr>
              <w:tab/>
            </w:r>
            <w:r w:rsidR="000F3B5C">
              <w:rPr>
                <w:noProof/>
                <w:webHidden/>
              </w:rPr>
              <w:fldChar w:fldCharType="begin"/>
            </w:r>
            <w:r w:rsidR="000F3B5C">
              <w:rPr>
                <w:noProof/>
                <w:webHidden/>
              </w:rPr>
              <w:instrText xml:space="preserve"> PAGEREF _Toc111194208 \h </w:instrText>
            </w:r>
            <w:r w:rsidR="000F3B5C">
              <w:rPr>
                <w:noProof/>
                <w:webHidden/>
              </w:rPr>
            </w:r>
            <w:r w:rsidR="000F3B5C">
              <w:rPr>
                <w:noProof/>
                <w:webHidden/>
              </w:rPr>
              <w:fldChar w:fldCharType="separate"/>
            </w:r>
            <w:r w:rsidR="00D9772A">
              <w:rPr>
                <w:noProof/>
                <w:webHidden/>
              </w:rPr>
              <w:t>3</w:t>
            </w:r>
            <w:r w:rsidR="000F3B5C">
              <w:rPr>
                <w:noProof/>
                <w:webHidden/>
              </w:rPr>
              <w:fldChar w:fldCharType="end"/>
            </w:r>
          </w:hyperlink>
        </w:p>
        <w:p w14:paraId="4F89B7D6" w14:textId="77269D65"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09" w:history="1">
            <w:r w:rsidRPr="0021441A">
              <w:rPr>
                <w:rStyle w:val="Lienhypertexte"/>
                <w:rFonts w:ascii="Arial" w:hAnsi="Arial" w:cs="Arial"/>
                <w:b/>
                <w:noProof/>
              </w:rPr>
              <w:t>2.</w:t>
            </w:r>
            <w:r>
              <w:rPr>
                <w:rFonts w:asciiTheme="minorHAnsi" w:eastAsiaTheme="minorEastAsia" w:hAnsiTheme="minorHAnsi" w:cstheme="minorBidi"/>
                <w:noProof/>
                <w:color w:val="auto"/>
              </w:rPr>
              <w:tab/>
            </w:r>
            <w:r w:rsidRPr="0021441A">
              <w:rPr>
                <w:rStyle w:val="Lienhypertexte"/>
                <w:rFonts w:ascii="Arial" w:hAnsi="Arial" w:cs="Arial"/>
                <w:b/>
                <w:noProof/>
              </w:rPr>
              <w:t>Caractéristiques et performances de l’instrument proposé par le soumissionnaire</w:t>
            </w:r>
            <w:r>
              <w:rPr>
                <w:noProof/>
                <w:webHidden/>
              </w:rPr>
              <w:tab/>
            </w:r>
            <w:r>
              <w:rPr>
                <w:noProof/>
                <w:webHidden/>
              </w:rPr>
              <w:fldChar w:fldCharType="begin"/>
            </w:r>
            <w:r>
              <w:rPr>
                <w:noProof/>
                <w:webHidden/>
              </w:rPr>
              <w:instrText xml:space="preserve"> PAGEREF _Toc111194209 \h </w:instrText>
            </w:r>
            <w:r>
              <w:rPr>
                <w:noProof/>
                <w:webHidden/>
              </w:rPr>
            </w:r>
            <w:r>
              <w:rPr>
                <w:noProof/>
                <w:webHidden/>
              </w:rPr>
              <w:fldChar w:fldCharType="separate"/>
            </w:r>
            <w:r w:rsidR="00D9772A">
              <w:rPr>
                <w:noProof/>
                <w:webHidden/>
              </w:rPr>
              <w:t>3</w:t>
            </w:r>
            <w:r>
              <w:rPr>
                <w:noProof/>
                <w:webHidden/>
              </w:rPr>
              <w:fldChar w:fldCharType="end"/>
            </w:r>
          </w:hyperlink>
        </w:p>
        <w:p w14:paraId="715E5C17" w14:textId="538583BF"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0" w:history="1">
            <w:r w:rsidRPr="0021441A">
              <w:rPr>
                <w:rStyle w:val="Lienhypertexte"/>
                <w:rFonts w:ascii="Arial" w:hAnsi="Arial" w:cs="Arial"/>
                <w:b/>
                <w:noProof/>
              </w:rPr>
              <w:t>3.</w:t>
            </w:r>
            <w:r>
              <w:rPr>
                <w:rFonts w:asciiTheme="minorHAnsi" w:eastAsiaTheme="minorEastAsia" w:hAnsiTheme="minorHAnsi" w:cstheme="minorBidi"/>
                <w:noProof/>
                <w:color w:val="auto"/>
              </w:rPr>
              <w:tab/>
            </w:r>
            <w:r w:rsidRPr="0021441A">
              <w:rPr>
                <w:rStyle w:val="Lienhypertexte"/>
                <w:rFonts w:ascii="Arial" w:hAnsi="Arial" w:cs="Arial"/>
                <w:b/>
                <w:noProof/>
              </w:rPr>
              <w:t>Offre informatique et logicielle du soumissionnaire inclus dans son offre</w:t>
            </w:r>
            <w:r>
              <w:rPr>
                <w:noProof/>
                <w:webHidden/>
              </w:rPr>
              <w:tab/>
            </w:r>
            <w:r>
              <w:rPr>
                <w:noProof/>
                <w:webHidden/>
              </w:rPr>
              <w:fldChar w:fldCharType="begin"/>
            </w:r>
            <w:r>
              <w:rPr>
                <w:noProof/>
                <w:webHidden/>
              </w:rPr>
              <w:instrText xml:space="preserve"> PAGEREF _Toc111194210 \h </w:instrText>
            </w:r>
            <w:r>
              <w:rPr>
                <w:noProof/>
                <w:webHidden/>
              </w:rPr>
            </w:r>
            <w:r>
              <w:rPr>
                <w:noProof/>
                <w:webHidden/>
              </w:rPr>
              <w:fldChar w:fldCharType="separate"/>
            </w:r>
            <w:r w:rsidR="00D9772A">
              <w:rPr>
                <w:noProof/>
                <w:webHidden/>
              </w:rPr>
              <w:t>3</w:t>
            </w:r>
            <w:r>
              <w:rPr>
                <w:noProof/>
                <w:webHidden/>
              </w:rPr>
              <w:fldChar w:fldCharType="end"/>
            </w:r>
          </w:hyperlink>
        </w:p>
        <w:p w14:paraId="4BFFC5E8" w14:textId="07870621"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1" w:history="1">
            <w:r w:rsidRPr="0021441A">
              <w:rPr>
                <w:rStyle w:val="Lienhypertexte"/>
                <w:rFonts w:ascii="Arial" w:hAnsi="Arial" w:cs="Arial"/>
                <w:b/>
                <w:noProof/>
              </w:rPr>
              <w:t>4.</w:t>
            </w:r>
            <w:r>
              <w:rPr>
                <w:rFonts w:asciiTheme="minorHAnsi" w:eastAsiaTheme="minorEastAsia" w:hAnsiTheme="minorHAnsi" w:cstheme="minorBidi"/>
                <w:noProof/>
                <w:color w:val="auto"/>
              </w:rPr>
              <w:tab/>
            </w:r>
            <w:r w:rsidRPr="0021441A">
              <w:rPr>
                <w:rStyle w:val="Lienhypertexte"/>
                <w:rFonts w:ascii="Arial" w:hAnsi="Arial" w:cs="Arial"/>
                <w:b/>
                <w:noProof/>
              </w:rPr>
              <w:t>Offre concernant la formation</w:t>
            </w:r>
            <w:r>
              <w:rPr>
                <w:noProof/>
                <w:webHidden/>
              </w:rPr>
              <w:tab/>
            </w:r>
            <w:r>
              <w:rPr>
                <w:noProof/>
                <w:webHidden/>
              </w:rPr>
              <w:fldChar w:fldCharType="begin"/>
            </w:r>
            <w:r>
              <w:rPr>
                <w:noProof/>
                <w:webHidden/>
              </w:rPr>
              <w:instrText xml:space="preserve"> PAGEREF _Toc111194211 \h </w:instrText>
            </w:r>
            <w:r>
              <w:rPr>
                <w:noProof/>
                <w:webHidden/>
              </w:rPr>
            </w:r>
            <w:r>
              <w:rPr>
                <w:noProof/>
                <w:webHidden/>
              </w:rPr>
              <w:fldChar w:fldCharType="separate"/>
            </w:r>
            <w:r w:rsidR="00D9772A">
              <w:rPr>
                <w:noProof/>
                <w:webHidden/>
              </w:rPr>
              <w:t>4</w:t>
            </w:r>
            <w:r>
              <w:rPr>
                <w:noProof/>
                <w:webHidden/>
              </w:rPr>
              <w:fldChar w:fldCharType="end"/>
            </w:r>
          </w:hyperlink>
        </w:p>
        <w:p w14:paraId="2E583052" w14:textId="210CF2B1"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2" w:history="1">
            <w:r w:rsidRPr="0021441A">
              <w:rPr>
                <w:rStyle w:val="Lienhypertexte"/>
                <w:rFonts w:ascii="Arial" w:hAnsi="Arial" w:cs="Arial"/>
                <w:b/>
                <w:noProof/>
              </w:rPr>
              <w:t>5.</w:t>
            </w:r>
            <w:r>
              <w:rPr>
                <w:rFonts w:asciiTheme="minorHAnsi" w:eastAsiaTheme="minorEastAsia" w:hAnsiTheme="minorHAnsi" w:cstheme="minorBidi"/>
                <w:noProof/>
                <w:color w:val="auto"/>
              </w:rPr>
              <w:tab/>
            </w:r>
            <w:r w:rsidRPr="0021441A">
              <w:rPr>
                <w:rStyle w:val="Lienhypertexte"/>
                <w:rFonts w:ascii="Arial" w:hAnsi="Arial" w:cs="Arial"/>
                <w:b/>
                <w:noProof/>
              </w:rPr>
              <w:t>Offre de service du soumissionnaire pendant la période de garantie</w:t>
            </w:r>
            <w:r>
              <w:rPr>
                <w:noProof/>
                <w:webHidden/>
              </w:rPr>
              <w:tab/>
            </w:r>
            <w:r>
              <w:rPr>
                <w:noProof/>
                <w:webHidden/>
              </w:rPr>
              <w:fldChar w:fldCharType="begin"/>
            </w:r>
            <w:r>
              <w:rPr>
                <w:noProof/>
                <w:webHidden/>
              </w:rPr>
              <w:instrText xml:space="preserve"> PAGEREF _Toc111194212 \h </w:instrText>
            </w:r>
            <w:r>
              <w:rPr>
                <w:noProof/>
                <w:webHidden/>
              </w:rPr>
            </w:r>
            <w:r>
              <w:rPr>
                <w:noProof/>
                <w:webHidden/>
              </w:rPr>
              <w:fldChar w:fldCharType="separate"/>
            </w:r>
            <w:r w:rsidR="00D9772A">
              <w:rPr>
                <w:noProof/>
                <w:webHidden/>
              </w:rPr>
              <w:t>5</w:t>
            </w:r>
            <w:r>
              <w:rPr>
                <w:noProof/>
                <w:webHidden/>
              </w:rPr>
              <w:fldChar w:fldCharType="end"/>
            </w:r>
          </w:hyperlink>
        </w:p>
        <w:p w14:paraId="084287DE" w14:textId="5A7DBD6C"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3" w:history="1">
            <w:r w:rsidRPr="0021441A">
              <w:rPr>
                <w:rStyle w:val="Lienhypertexte"/>
                <w:rFonts w:ascii="Arial" w:hAnsi="Arial" w:cs="Arial"/>
                <w:b/>
                <w:noProof/>
              </w:rPr>
              <w:t>6.</w:t>
            </w:r>
            <w:r>
              <w:rPr>
                <w:rFonts w:asciiTheme="minorHAnsi" w:eastAsiaTheme="minorEastAsia" w:hAnsiTheme="minorHAnsi" w:cstheme="minorBidi"/>
                <w:noProof/>
                <w:color w:val="auto"/>
              </w:rPr>
              <w:tab/>
            </w:r>
            <w:r w:rsidRPr="0021441A">
              <w:rPr>
                <w:rStyle w:val="Lienhypertexte"/>
                <w:rFonts w:ascii="Arial" w:hAnsi="Arial" w:cs="Arial"/>
                <w:b/>
                <w:noProof/>
              </w:rPr>
              <w:t>Mesures prises par le soumissionnaire en faveur de la protection de l’environnement en lien direct avec l’exécution du marché.</w:t>
            </w:r>
            <w:r>
              <w:rPr>
                <w:noProof/>
                <w:webHidden/>
              </w:rPr>
              <w:tab/>
            </w:r>
            <w:r>
              <w:rPr>
                <w:noProof/>
                <w:webHidden/>
              </w:rPr>
              <w:fldChar w:fldCharType="begin"/>
            </w:r>
            <w:r>
              <w:rPr>
                <w:noProof/>
                <w:webHidden/>
              </w:rPr>
              <w:instrText xml:space="preserve"> PAGEREF _Toc111194213 \h </w:instrText>
            </w:r>
            <w:r>
              <w:rPr>
                <w:noProof/>
                <w:webHidden/>
              </w:rPr>
            </w:r>
            <w:r>
              <w:rPr>
                <w:noProof/>
                <w:webHidden/>
              </w:rPr>
              <w:fldChar w:fldCharType="separate"/>
            </w:r>
            <w:r w:rsidR="00D9772A">
              <w:rPr>
                <w:noProof/>
                <w:webHidden/>
              </w:rPr>
              <w:t>7</w:t>
            </w:r>
            <w:r>
              <w:rPr>
                <w:noProof/>
                <w:webHidden/>
              </w:rPr>
              <w:fldChar w:fldCharType="end"/>
            </w:r>
          </w:hyperlink>
        </w:p>
        <w:p w14:paraId="7B630D76" w14:textId="285F72A3"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4" w:history="1">
            <w:r w:rsidRPr="0021441A">
              <w:rPr>
                <w:rStyle w:val="Lienhypertexte"/>
                <w:rFonts w:ascii="Arial" w:hAnsi="Arial" w:cs="Arial"/>
                <w:b/>
                <w:noProof/>
              </w:rPr>
              <w:t>7.</w:t>
            </w:r>
            <w:r>
              <w:rPr>
                <w:rFonts w:asciiTheme="minorHAnsi" w:eastAsiaTheme="minorEastAsia" w:hAnsiTheme="minorHAnsi" w:cstheme="minorBidi"/>
                <w:noProof/>
                <w:color w:val="auto"/>
              </w:rPr>
              <w:tab/>
            </w:r>
            <w:r w:rsidRPr="0021441A">
              <w:rPr>
                <w:rStyle w:val="Lienhypertexte"/>
                <w:rFonts w:ascii="Arial" w:hAnsi="Arial" w:cs="Arial"/>
                <w:b/>
                <w:noProof/>
              </w:rPr>
              <w:t>Mesures prises par le soumissionnaire en faveur de sa responsabilité sociétale en lien direct avec l’exécution du marché.</w:t>
            </w:r>
            <w:r>
              <w:rPr>
                <w:noProof/>
                <w:webHidden/>
              </w:rPr>
              <w:tab/>
            </w:r>
            <w:r>
              <w:rPr>
                <w:noProof/>
                <w:webHidden/>
              </w:rPr>
              <w:fldChar w:fldCharType="begin"/>
            </w:r>
            <w:r>
              <w:rPr>
                <w:noProof/>
                <w:webHidden/>
              </w:rPr>
              <w:instrText xml:space="preserve"> PAGEREF _Toc111194214 \h </w:instrText>
            </w:r>
            <w:r>
              <w:rPr>
                <w:noProof/>
                <w:webHidden/>
              </w:rPr>
            </w:r>
            <w:r>
              <w:rPr>
                <w:noProof/>
                <w:webHidden/>
              </w:rPr>
              <w:fldChar w:fldCharType="separate"/>
            </w:r>
            <w:r w:rsidR="00D9772A">
              <w:rPr>
                <w:noProof/>
                <w:webHidden/>
              </w:rPr>
              <w:t>9</w:t>
            </w:r>
            <w:r>
              <w:rPr>
                <w:noProof/>
                <w:webHidden/>
              </w:rPr>
              <w:fldChar w:fldCharType="end"/>
            </w:r>
          </w:hyperlink>
        </w:p>
        <w:p w14:paraId="22086274" w14:textId="34A94104"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5" w:history="1">
            <w:r w:rsidRPr="0021441A">
              <w:rPr>
                <w:rStyle w:val="Lienhypertexte"/>
                <w:rFonts w:ascii="Arial" w:hAnsi="Arial" w:cs="Arial"/>
                <w:b/>
                <w:noProof/>
              </w:rPr>
              <w:t>8.</w:t>
            </w:r>
            <w:r>
              <w:rPr>
                <w:rFonts w:asciiTheme="minorHAnsi" w:eastAsiaTheme="minorEastAsia" w:hAnsiTheme="minorHAnsi" w:cstheme="minorBidi"/>
                <w:noProof/>
                <w:color w:val="auto"/>
              </w:rPr>
              <w:tab/>
            </w:r>
            <w:r w:rsidRPr="0021441A">
              <w:rPr>
                <w:rStyle w:val="Lienhypertexte"/>
                <w:rFonts w:ascii="Arial" w:hAnsi="Arial" w:cs="Arial"/>
                <w:b/>
                <w:noProof/>
              </w:rPr>
              <w:t>Délais d’exécution contractuels</w:t>
            </w:r>
            <w:r>
              <w:rPr>
                <w:noProof/>
                <w:webHidden/>
              </w:rPr>
              <w:tab/>
            </w:r>
            <w:r>
              <w:rPr>
                <w:noProof/>
                <w:webHidden/>
              </w:rPr>
              <w:fldChar w:fldCharType="begin"/>
            </w:r>
            <w:r>
              <w:rPr>
                <w:noProof/>
                <w:webHidden/>
              </w:rPr>
              <w:instrText xml:space="preserve"> PAGEREF _Toc111194215 \h </w:instrText>
            </w:r>
            <w:r>
              <w:rPr>
                <w:noProof/>
                <w:webHidden/>
              </w:rPr>
            </w:r>
            <w:r>
              <w:rPr>
                <w:noProof/>
                <w:webHidden/>
              </w:rPr>
              <w:fldChar w:fldCharType="separate"/>
            </w:r>
            <w:r w:rsidR="00D9772A">
              <w:rPr>
                <w:noProof/>
                <w:webHidden/>
              </w:rPr>
              <w:t>10</w:t>
            </w:r>
            <w:r>
              <w:rPr>
                <w:noProof/>
                <w:webHidden/>
              </w:rPr>
              <w:fldChar w:fldCharType="end"/>
            </w:r>
          </w:hyperlink>
        </w:p>
        <w:p w14:paraId="36B5B5E9" w14:textId="36A99010" w:rsidR="000F3B5C" w:rsidRDefault="000F3B5C">
          <w:pPr>
            <w:pStyle w:val="TM1"/>
            <w:tabs>
              <w:tab w:val="left" w:pos="440"/>
              <w:tab w:val="right" w:leader="dot" w:pos="8913"/>
            </w:tabs>
            <w:rPr>
              <w:rFonts w:asciiTheme="minorHAnsi" w:eastAsiaTheme="minorEastAsia" w:hAnsiTheme="minorHAnsi" w:cstheme="minorBidi"/>
              <w:noProof/>
              <w:color w:val="auto"/>
            </w:rPr>
          </w:pPr>
          <w:hyperlink w:anchor="_Toc111194216" w:history="1">
            <w:r w:rsidRPr="0021441A">
              <w:rPr>
                <w:rStyle w:val="Lienhypertexte"/>
                <w:rFonts w:ascii="Arial" w:hAnsi="Arial" w:cs="Arial"/>
                <w:b/>
                <w:noProof/>
              </w:rPr>
              <w:t>9.</w:t>
            </w:r>
            <w:r>
              <w:rPr>
                <w:rFonts w:asciiTheme="minorHAnsi" w:eastAsiaTheme="minorEastAsia" w:hAnsiTheme="minorHAnsi" w:cstheme="minorBidi"/>
                <w:noProof/>
                <w:color w:val="auto"/>
              </w:rPr>
              <w:tab/>
            </w:r>
            <w:r w:rsidRPr="0021441A">
              <w:rPr>
                <w:rStyle w:val="Lienhypertexte"/>
                <w:rFonts w:ascii="Arial" w:hAnsi="Arial" w:cs="Arial"/>
                <w:b/>
                <w:noProof/>
              </w:rPr>
              <w:t>Coûts éventuels post-période de garantie</w:t>
            </w:r>
            <w:r>
              <w:rPr>
                <w:noProof/>
                <w:webHidden/>
              </w:rPr>
              <w:tab/>
            </w:r>
            <w:r>
              <w:rPr>
                <w:noProof/>
                <w:webHidden/>
              </w:rPr>
              <w:fldChar w:fldCharType="begin"/>
            </w:r>
            <w:r>
              <w:rPr>
                <w:noProof/>
                <w:webHidden/>
              </w:rPr>
              <w:instrText xml:space="preserve"> PAGEREF _Toc111194216 \h </w:instrText>
            </w:r>
            <w:r>
              <w:rPr>
                <w:noProof/>
                <w:webHidden/>
              </w:rPr>
            </w:r>
            <w:r>
              <w:rPr>
                <w:noProof/>
                <w:webHidden/>
              </w:rPr>
              <w:fldChar w:fldCharType="separate"/>
            </w:r>
            <w:r w:rsidR="00D9772A">
              <w:rPr>
                <w:noProof/>
                <w:webHidden/>
              </w:rPr>
              <w:t>10</w:t>
            </w:r>
            <w:r>
              <w:rPr>
                <w:noProof/>
                <w:webHidden/>
              </w:rPr>
              <w:fldChar w:fldCharType="end"/>
            </w:r>
          </w:hyperlink>
        </w:p>
        <w:p w14:paraId="7C209E87" w14:textId="77777777" w:rsidR="0011463B" w:rsidRDefault="0011463B">
          <w:r>
            <w:rPr>
              <w:b/>
              <w:bCs/>
            </w:rPr>
            <w:fldChar w:fldCharType="end"/>
          </w:r>
        </w:p>
      </w:sdtContent>
    </w:sdt>
    <w:p w14:paraId="0A6E9FD3" w14:textId="77777777" w:rsidR="0011463B" w:rsidRPr="0011463B" w:rsidRDefault="0011463B" w:rsidP="0011463B"/>
    <w:p w14:paraId="50F62204" w14:textId="77777777" w:rsidR="004619A9" w:rsidRPr="004619A9" w:rsidRDefault="00284186" w:rsidP="004A0A0F">
      <w:pPr>
        <w:pStyle w:val="Titre1"/>
        <w:numPr>
          <w:ilvl w:val="0"/>
          <w:numId w:val="8"/>
        </w:numPr>
        <w:ind w:left="284" w:hanging="284"/>
        <w:jc w:val="both"/>
        <w:rPr>
          <w:rFonts w:ascii="Arial" w:hAnsi="Arial" w:cs="Arial"/>
          <w:b/>
          <w:sz w:val="24"/>
          <w:szCs w:val="24"/>
        </w:rPr>
      </w:pPr>
      <w:r w:rsidRPr="00A22A18">
        <w:rPr>
          <w:sz w:val="28"/>
          <w:szCs w:val="28"/>
        </w:rPr>
        <w:br w:type="page"/>
      </w:r>
    </w:p>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1" w:name="_Toc111194208"/>
      <w:r w:rsidRPr="0032097A">
        <w:rPr>
          <w:rFonts w:ascii="Arial" w:hAnsi="Arial" w:cs="Arial"/>
          <w:b/>
          <w:color w:val="FFFFFF" w:themeColor="background1"/>
          <w:sz w:val="24"/>
          <w:szCs w:val="24"/>
        </w:rPr>
        <w:lastRenderedPageBreak/>
        <w:t>Soumissionnaire - contacts</w:t>
      </w:r>
      <w:bookmarkEnd w:id="1"/>
    </w:p>
    <w:p w14:paraId="1492A5FB" w14:textId="77777777" w:rsidR="004619A9" w:rsidRPr="00921989" w:rsidRDefault="004619A9" w:rsidP="00921989">
      <w:pPr>
        <w:spacing w:before="240"/>
        <w:jc w:val="both"/>
        <w:rPr>
          <w:rFonts w:ascii="Arial" w:hAnsi="Arial" w:cs="Arial"/>
          <w:sz w:val="20"/>
          <w:szCs w:val="20"/>
        </w:rPr>
      </w:pPr>
      <w:r w:rsidRPr="00921989">
        <w:rPr>
          <w:rFonts w:ascii="Arial" w:hAnsi="Arial" w:cs="Arial"/>
          <w:sz w:val="20"/>
          <w:szCs w:val="20"/>
        </w:rPr>
        <w:t>1.1 Désignation du soumissionnaire</w:t>
      </w:r>
    </w:p>
    <w:p w14:paraId="58F6501F" w14:textId="0325B734" w:rsidR="004619A9" w:rsidRPr="00921989" w:rsidRDefault="00921989" w:rsidP="00921989">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06309">
        <w:rPr>
          <w:rFonts w:ascii="Arial" w:hAnsi="Arial" w:cs="Arial"/>
          <w:sz w:val="20"/>
          <w:szCs w:val="20"/>
          <w:highlight w:val="cyan"/>
        </w:rPr>
        <w:t>……………………………………………..</w:t>
      </w:r>
    </w:p>
    <w:p w14:paraId="7C6C891A"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1.2 </w:t>
      </w:r>
      <w:r w:rsidR="004619A9" w:rsidRPr="00921989">
        <w:rPr>
          <w:rFonts w:ascii="Arial" w:hAnsi="Arial" w:cs="Arial"/>
          <w:sz w:val="20"/>
          <w:szCs w:val="20"/>
        </w:rPr>
        <w:t xml:space="preserve">Contacts pour le suivi du marché jusqu’à </w:t>
      </w:r>
      <w:r w:rsidRPr="00921989">
        <w:rPr>
          <w:rFonts w:ascii="Arial" w:hAnsi="Arial" w:cs="Arial"/>
          <w:sz w:val="20"/>
          <w:szCs w:val="20"/>
        </w:rPr>
        <w:t>la mise en ordre de marche du matériel</w:t>
      </w:r>
    </w:p>
    <w:p w14:paraId="6AD4B476" w14:textId="77777777" w:rsidR="004619A9" w:rsidRPr="00906309" w:rsidRDefault="00921989" w:rsidP="0092198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D1C032E"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1.3 </w:t>
      </w:r>
      <w:r w:rsidR="004619A9" w:rsidRPr="00921989">
        <w:rPr>
          <w:rFonts w:ascii="Arial" w:hAnsi="Arial" w:cs="Arial"/>
          <w:sz w:val="20"/>
          <w:szCs w:val="20"/>
        </w:rPr>
        <w:t>Contacts pendant la période de garantie</w:t>
      </w:r>
    </w:p>
    <w:p w14:paraId="36B306B4" w14:textId="77777777" w:rsidR="004619A9" w:rsidRPr="00906309" w:rsidRDefault="00921989" w:rsidP="0090630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D14FF23" w14:textId="77777777" w:rsidR="004619A9" w:rsidRDefault="004619A9" w:rsidP="004619A9"/>
    <w:p w14:paraId="798C89B9" w14:textId="77777777" w:rsidR="00921989" w:rsidRPr="004619A9" w:rsidRDefault="00921989" w:rsidP="004619A9"/>
    <w:p w14:paraId="1F8C7E43"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2" w:name="_Toc111194209"/>
      <w:r w:rsidRPr="0032097A">
        <w:rPr>
          <w:rFonts w:ascii="Arial" w:hAnsi="Arial" w:cs="Arial"/>
          <w:b/>
          <w:color w:val="FFFFFF" w:themeColor="background1"/>
          <w:sz w:val="24"/>
          <w:szCs w:val="24"/>
        </w:rPr>
        <w:t xml:space="preserve">Caractéristiques et </w:t>
      </w:r>
      <w:r w:rsidR="004A0A0F" w:rsidRPr="0032097A">
        <w:rPr>
          <w:rFonts w:ascii="Arial" w:hAnsi="Arial" w:cs="Arial"/>
          <w:b/>
          <w:color w:val="FFFFFF" w:themeColor="background1"/>
          <w:sz w:val="24"/>
          <w:szCs w:val="24"/>
        </w:rPr>
        <w:t>performances</w:t>
      </w:r>
      <w:r w:rsidRPr="0032097A">
        <w:rPr>
          <w:rFonts w:ascii="Arial" w:hAnsi="Arial" w:cs="Arial"/>
          <w:b/>
          <w:color w:val="FFFFFF" w:themeColor="background1"/>
          <w:sz w:val="24"/>
          <w:szCs w:val="24"/>
        </w:rPr>
        <w:t xml:space="preserve"> de l’instrument proposé par le soumissionnaire</w:t>
      </w:r>
      <w:bookmarkEnd w:id="2"/>
      <w:r w:rsidRPr="0032097A">
        <w:rPr>
          <w:rFonts w:ascii="Arial" w:hAnsi="Arial" w:cs="Arial"/>
          <w:b/>
          <w:color w:val="FFFFFF" w:themeColor="background1"/>
          <w:sz w:val="24"/>
          <w:szCs w:val="24"/>
        </w:rPr>
        <w:t xml:space="preserve"> </w:t>
      </w:r>
    </w:p>
    <w:p w14:paraId="6BD49426" w14:textId="77777777" w:rsidR="00284186" w:rsidRPr="00152DD1" w:rsidRDefault="00921989" w:rsidP="00284186">
      <w:pPr>
        <w:jc w:val="both"/>
        <w:rPr>
          <w:rFonts w:ascii="Arial" w:hAnsi="Arial" w:cs="Arial"/>
          <w:sz w:val="20"/>
          <w:szCs w:val="20"/>
        </w:rPr>
      </w:pPr>
      <w:r>
        <w:rPr>
          <w:rFonts w:ascii="Arial" w:hAnsi="Arial" w:cs="Arial"/>
          <w:sz w:val="20"/>
          <w:szCs w:val="20"/>
        </w:rPr>
        <w:t>2</w:t>
      </w:r>
      <w:r w:rsidR="00A22A18">
        <w:rPr>
          <w:rFonts w:ascii="Arial" w:hAnsi="Arial" w:cs="Arial"/>
          <w:sz w:val="20"/>
          <w:szCs w:val="20"/>
        </w:rPr>
        <w:t xml:space="preserve">.1 </w:t>
      </w:r>
      <w:r w:rsidR="002E06BB">
        <w:rPr>
          <w:rFonts w:ascii="Arial" w:hAnsi="Arial" w:cs="Arial"/>
          <w:sz w:val="20"/>
          <w:szCs w:val="20"/>
        </w:rPr>
        <w:t xml:space="preserve">Décrire l’instrument proposé, ses caractéristiques, performances </w:t>
      </w:r>
      <w:r w:rsidR="00284186" w:rsidRPr="00152DD1">
        <w:rPr>
          <w:rFonts w:ascii="Arial" w:hAnsi="Arial" w:cs="Arial"/>
          <w:sz w:val="20"/>
          <w:szCs w:val="20"/>
        </w:rPr>
        <w:t>et ses atouts afin de répondre aux objectifs</w:t>
      </w:r>
      <w:r w:rsidR="00597C54">
        <w:rPr>
          <w:rFonts w:ascii="Arial" w:hAnsi="Arial" w:cs="Arial"/>
          <w:sz w:val="20"/>
          <w:szCs w:val="20"/>
        </w:rPr>
        <w:t>,</w:t>
      </w:r>
      <w:r w:rsidR="00284186" w:rsidRPr="00152DD1">
        <w:rPr>
          <w:rFonts w:ascii="Arial" w:hAnsi="Arial" w:cs="Arial"/>
          <w:sz w:val="20"/>
          <w:szCs w:val="20"/>
        </w:rPr>
        <w:t xml:space="preserve"> enjeux</w:t>
      </w:r>
      <w:r w:rsidR="00086B0C">
        <w:rPr>
          <w:rFonts w:ascii="Arial" w:hAnsi="Arial" w:cs="Arial"/>
          <w:sz w:val="20"/>
          <w:szCs w:val="20"/>
        </w:rPr>
        <w:t xml:space="preserve">, </w:t>
      </w:r>
      <w:r w:rsidR="00597C54">
        <w:rPr>
          <w:rFonts w:ascii="Arial" w:hAnsi="Arial" w:cs="Arial"/>
          <w:sz w:val="20"/>
          <w:szCs w:val="20"/>
        </w:rPr>
        <w:t xml:space="preserve">contexte </w:t>
      </w:r>
      <w:r w:rsidR="00284186" w:rsidRPr="00152DD1">
        <w:rPr>
          <w:rFonts w:ascii="Arial" w:hAnsi="Arial" w:cs="Arial"/>
          <w:sz w:val="20"/>
          <w:szCs w:val="20"/>
        </w:rPr>
        <w:t xml:space="preserve">scientifique </w:t>
      </w:r>
      <w:r w:rsidR="00086B0C">
        <w:rPr>
          <w:rFonts w:ascii="Arial" w:hAnsi="Arial" w:cs="Arial"/>
          <w:sz w:val="20"/>
          <w:szCs w:val="20"/>
        </w:rPr>
        <w:t xml:space="preserve">et autres exigences minimales </w:t>
      </w:r>
      <w:r w:rsidR="00597C54">
        <w:rPr>
          <w:rFonts w:ascii="Arial" w:hAnsi="Arial" w:cs="Arial"/>
          <w:sz w:val="20"/>
          <w:szCs w:val="20"/>
        </w:rPr>
        <w:t>décrit</w:t>
      </w:r>
      <w:r w:rsidR="00086B0C">
        <w:rPr>
          <w:rFonts w:ascii="Arial" w:hAnsi="Arial" w:cs="Arial"/>
          <w:sz w:val="20"/>
          <w:szCs w:val="20"/>
        </w:rPr>
        <w:t>e</w:t>
      </w:r>
      <w:r w:rsidR="00597C54">
        <w:rPr>
          <w:rFonts w:ascii="Arial" w:hAnsi="Arial" w:cs="Arial"/>
          <w:sz w:val="20"/>
          <w:szCs w:val="20"/>
        </w:rPr>
        <w:t>s</w:t>
      </w:r>
      <w:r w:rsidR="00284186" w:rsidRPr="00152DD1">
        <w:rPr>
          <w:rFonts w:ascii="Arial" w:hAnsi="Arial" w:cs="Arial"/>
          <w:sz w:val="20"/>
          <w:szCs w:val="20"/>
        </w:rPr>
        <w:t xml:space="preserve"> dans le cahier des clauses techniques du marché. </w:t>
      </w:r>
    </w:p>
    <w:p w14:paraId="55445E67" w14:textId="5FC456D3" w:rsidR="00597C54" w:rsidRDefault="00597C54"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0A43D49E" w14:textId="67405D74" w:rsidR="00CA68B3" w:rsidRDefault="00CA68B3" w:rsidP="00597C54">
      <w:pPr>
        <w:jc w:val="both"/>
        <w:rPr>
          <w:rFonts w:ascii="Arial" w:hAnsi="Arial" w:cs="Arial"/>
          <w:b/>
          <w:sz w:val="20"/>
          <w:szCs w:val="20"/>
          <w:highlight w:val="cyan"/>
        </w:rPr>
      </w:pPr>
    </w:p>
    <w:p w14:paraId="50B2FCB8" w14:textId="77777777" w:rsidR="00CA68B3" w:rsidRPr="00152DD1" w:rsidRDefault="00CA68B3" w:rsidP="00CA68B3">
      <w:pPr>
        <w:jc w:val="both"/>
        <w:rPr>
          <w:rFonts w:ascii="Arial" w:hAnsi="Arial" w:cs="Arial"/>
          <w:sz w:val="20"/>
          <w:szCs w:val="20"/>
        </w:rPr>
      </w:pPr>
      <w:r>
        <w:rPr>
          <w:rFonts w:ascii="Arial" w:hAnsi="Arial" w:cs="Arial"/>
          <w:sz w:val="20"/>
          <w:szCs w:val="20"/>
        </w:rPr>
        <w:t xml:space="preserve">2.2 </w:t>
      </w:r>
      <w:r w:rsidRPr="00152DD1">
        <w:rPr>
          <w:rFonts w:ascii="Arial" w:hAnsi="Arial" w:cs="Arial"/>
          <w:sz w:val="20"/>
          <w:szCs w:val="20"/>
        </w:rPr>
        <w:t xml:space="preserve">Décrire </w:t>
      </w:r>
      <w:r>
        <w:rPr>
          <w:rFonts w:ascii="Arial" w:hAnsi="Arial" w:cs="Arial"/>
          <w:sz w:val="20"/>
          <w:szCs w:val="20"/>
        </w:rPr>
        <w:t>les dimensions, poids, encombrement de l’instrument et les pré-requis nécessaires à son installation et son utilisation.</w:t>
      </w:r>
    </w:p>
    <w:p w14:paraId="7D960498" w14:textId="77777777" w:rsidR="00CA68B3" w:rsidRDefault="00CA68B3"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2B4E23DA" w14:textId="77777777" w:rsidR="00CA68B3" w:rsidRDefault="00CA68B3" w:rsidP="00597C54">
      <w:pPr>
        <w:jc w:val="both"/>
        <w:rPr>
          <w:rFonts w:ascii="Arial" w:hAnsi="Arial" w:cs="Arial"/>
          <w:b/>
          <w:sz w:val="20"/>
          <w:szCs w:val="20"/>
          <w:highlight w:val="cyan"/>
        </w:rPr>
      </w:pPr>
    </w:p>
    <w:p w14:paraId="3AE68523" w14:textId="77777777" w:rsidR="00284186" w:rsidRDefault="00284186" w:rsidP="00284186">
      <w:pPr>
        <w:jc w:val="both"/>
        <w:rPr>
          <w:rFonts w:ascii="Arial" w:hAnsi="Arial" w:cs="Arial"/>
          <w:b/>
          <w:sz w:val="20"/>
          <w:szCs w:val="20"/>
          <w:u w:val="single"/>
        </w:rPr>
      </w:pPr>
    </w:p>
    <w:p w14:paraId="388E62E3" w14:textId="40FD168C" w:rsidR="00A22A18" w:rsidRPr="00152DD1" w:rsidRDefault="00921989" w:rsidP="00A22A18">
      <w:pPr>
        <w:jc w:val="both"/>
        <w:rPr>
          <w:rFonts w:ascii="Arial" w:hAnsi="Arial" w:cs="Arial"/>
          <w:sz w:val="20"/>
          <w:szCs w:val="20"/>
        </w:rPr>
      </w:pPr>
      <w:r>
        <w:rPr>
          <w:rFonts w:ascii="Arial" w:hAnsi="Arial" w:cs="Arial"/>
          <w:sz w:val="20"/>
          <w:szCs w:val="20"/>
        </w:rPr>
        <w:t>2</w:t>
      </w:r>
      <w:r w:rsidR="00906309">
        <w:rPr>
          <w:rFonts w:ascii="Arial" w:hAnsi="Arial" w:cs="Arial"/>
          <w:sz w:val="20"/>
          <w:szCs w:val="20"/>
        </w:rPr>
        <w:t>.</w:t>
      </w:r>
      <w:r w:rsidR="00CA68B3">
        <w:rPr>
          <w:rFonts w:ascii="Arial" w:hAnsi="Arial" w:cs="Arial"/>
          <w:sz w:val="20"/>
          <w:szCs w:val="20"/>
        </w:rPr>
        <w:t>3</w:t>
      </w:r>
      <w:r w:rsidR="00A22A18">
        <w:rPr>
          <w:rFonts w:ascii="Arial" w:hAnsi="Arial" w:cs="Arial"/>
          <w:sz w:val="20"/>
          <w:szCs w:val="20"/>
        </w:rPr>
        <w:t xml:space="preserve"> </w:t>
      </w:r>
      <w:r w:rsidR="00A22A18" w:rsidRPr="00152DD1">
        <w:rPr>
          <w:rFonts w:ascii="Arial" w:hAnsi="Arial" w:cs="Arial"/>
          <w:sz w:val="20"/>
          <w:szCs w:val="20"/>
        </w:rPr>
        <w:t xml:space="preserve">Décrire </w:t>
      </w:r>
      <w:r w:rsidR="009E4CA7">
        <w:rPr>
          <w:rFonts w:ascii="Arial" w:hAnsi="Arial" w:cs="Arial"/>
          <w:sz w:val="20"/>
          <w:szCs w:val="20"/>
        </w:rPr>
        <w:t>le</w:t>
      </w:r>
      <w:r w:rsidR="004A0A0F">
        <w:rPr>
          <w:rFonts w:ascii="Arial" w:hAnsi="Arial" w:cs="Arial"/>
          <w:sz w:val="20"/>
          <w:szCs w:val="20"/>
        </w:rPr>
        <w:t xml:space="preserve"> potentiel </w:t>
      </w:r>
      <w:r w:rsidR="00A30B35">
        <w:rPr>
          <w:rFonts w:ascii="Arial" w:hAnsi="Arial" w:cs="Arial"/>
          <w:sz w:val="20"/>
          <w:szCs w:val="20"/>
        </w:rPr>
        <w:t>évolutif</w:t>
      </w:r>
      <w:r w:rsidR="004A0A0F">
        <w:rPr>
          <w:rFonts w:ascii="Arial" w:hAnsi="Arial" w:cs="Arial"/>
          <w:sz w:val="20"/>
          <w:szCs w:val="20"/>
        </w:rPr>
        <w:t xml:space="preserve"> </w:t>
      </w:r>
      <w:r w:rsidR="00A22A18">
        <w:rPr>
          <w:rFonts w:ascii="Arial" w:hAnsi="Arial" w:cs="Arial"/>
          <w:sz w:val="20"/>
          <w:szCs w:val="20"/>
        </w:rPr>
        <w:t>de l’instrument proposé</w:t>
      </w:r>
      <w:r w:rsidR="00BD6ABA">
        <w:rPr>
          <w:rFonts w:ascii="Arial" w:hAnsi="Arial" w:cs="Arial"/>
          <w:sz w:val="20"/>
          <w:szCs w:val="20"/>
        </w:rPr>
        <w:t xml:space="preserve"> le (cas échéant)</w:t>
      </w:r>
    </w:p>
    <w:p w14:paraId="497469C4" w14:textId="77777777" w:rsidR="00A22A18" w:rsidRDefault="00A22A18"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120A731A" w14:textId="77777777" w:rsidR="004A0A0F" w:rsidRDefault="004A0A0F" w:rsidP="00284186">
      <w:pPr>
        <w:jc w:val="both"/>
        <w:rPr>
          <w:rFonts w:ascii="Arial" w:hAnsi="Arial" w:cs="Arial"/>
          <w:b/>
          <w:sz w:val="20"/>
          <w:szCs w:val="20"/>
          <w:u w:val="single"/>
        </w:rPr>
      </w:pPr>
    </w:p>
    <w:p w14:paraId="35EE5954" w14:textId="77777777" w:rsidR="00A22A18" w:rsidRPr="00152DD1" w:rsidRDefault="00A22A18" w:rsidP="00284186">
      <w:pPr>
        <w:jc w:val="both"/>
        <w:rPr>
          <w:rFonts w:ascii="Arial" w:hAnsi="Arial" w:cs="Arial"/>
          <w:b/>
          <w:sz w:val="20"/>
          <w:szCs w:val="20"/>
          <w:u w:val="single"/>
        </w:rPr>
      </w:pPr>
    </w:p>
    <w:p w14:paraId="13E5BDC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3" w:name="_Toc111194210"/>
      <w:r w:rsidRPr="0032097A">
        <w:rPr>
          <w:rFonts w:ascii="Arial" w:hAnsi="Arial" w:cs="Arial"/>
          <w:b/>
          <w:color w:val="FFFFFF" w:themeColor="background1"/>
          <w:sz w:val="24"/>
          <w:szCs w:val="24"/>
        </w:rPr>
        <w:t>Offre informatique et logicielle du soumissionnaire inclus dans son offre</w:t>
      </w:r>
      <w:bookmarkEnd w:id="3"/>
    </w:p>
    <w:p w14:paraId="6FAEB2C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.1</w:t>
      </w:r>
      <w:r w:rsidR="00284186">
        <w:rPr>
          <w:rFonts w:ascii="Arial" w:hAnsi="Arial" w:cs="Arial"/>
          <w:sz w:val="20"/>
          <w:szCs w:val="20"/>
        </w:rPr>
        <w:t xml:space="preserve">. </w:t>
      </w:r>
      <w:r w:rsidR="00284186" w:rsidRPr="0075361E">
        <w:rPr>
          <w:rFonts w:ascii="Arial" w:hAnsi="Arial" w:cs="Arial"/>
          <w:sz w:val="20"/>
          <w:szCs w:val="20"/>
        </w:rPr>
        <w:t>Décrire les logiciels inclus dans l’offre (dénomination, fonctionnalités</w:t>
      </w:r>
      <w:r w:rsidR="00CE2FB7">
        <w:rPr>
          <w:rFonts w:ascii="Arial" w:hAnsi="Arial" w:cs="Arial"/>
          <w:sz w:val="20"/>
          <w:szCs w:val="20"/>
        </w:rPr>
        <w:t>, possibilités d’interfaçage avec des bibliothèques notamment, accès éventuel aux codes sources, etc.</w:t>
      </w:r>
      <w:r w:rsidR="00284186" w:rsidRPr="0075361E">
        <w:rPr>
          <w:rFonts w:ascii="Arial" w:hAnsi="Arial" w:cs="Arial"/>
          <w:sz w:val="20"/>
          <w:szCs w:val="20"/>
        </w:rPr>
        <w:t>)</w:t>
      </w:r>
    </w:p>
    <w:p w14:paraId="1C0DE95E"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CBE89E6" w14:textId="77777777" w:rsidR="00152DD1" w:rsidRPr="0075361E" w:rsidRDefault="00152DD1" w:rsidP="00284186">
      <w:pPr>
        <w:jc w:val="both"/>
        <w:rPr>
          <w:rFonts w:ascii="Arial" w:hAnsi="Arial" w:cs="Arial"/>
          <w:b/>
          <w:sz w:val="20"/>
          <w:szCs w:val="20"/>
          <w:highlight w:val="cyan"/>
        </w:rPr>
      </w:pPr>
    </w:p>
    <w:p w14:paraId="14BD12B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.2</w:t>
      </w:r>
      <w:r w:rsidR="00284186">
        <w:rPr>
          <w:rFonts w:ascii="Arial" w:hAnsi="Arial" w:cs="Arial"/>
          <w:sz w:val="20"/>
          <w:szCs w:val="20"/>
        </w:rPr>
        <w:t xml:space="preserve">. </w:t>
      </w:r>
      <w:r w:rsidR="00284186" w:rsidRPr="0075361E">
        <w:rPr>
          <w:rFonts w:ascii="Arial" w:hAnsi="Arial" w:cs="Arial"/>
          <w:sz w:val="20"/>
          <w:szCs w:val="20"/>
        </w:rPr>
        <w:t>Indiquer le nombre de postes utilisateurs possibles pour l’acquisition d’une</w:t>
      </w:r>
      <w:r w:rsidR="00BD6ABA">
        <w:rPr>
          <w:rFonts w:ascii="Arial" w:hAnsi="Arial" w:cs="Arial"/>
          <w:sz w:val="20"/>
          <w:szCs w:val="20"/>
        </w:rPr>
        <w:t xml:space="preserve"> seule</w:t>
      </w:r>
      <w:r w:rsidR="00284186" w:rsidRPr="0075361E">
        <w:rPr>
          <w:rFonts w:ascii="Arial" w:hAnsi="Arial" w:cs="Arial"/>
          <w:sz w:val="20"/>
          <w:szCs w:val="20"/>
        </w:rPr>
        <w:t xml:space="preserve"> licence</w:t>
      </w:r>
      <w:r w:rsidR="00284186">
        <w:rPr>
          <w:rFonts w:ascii="Arial" w:hAnsi="Arial" w:cs="Arial"/>
          <w:sz w:val="20"/>
          <w:szCs w:val="20"/>
        </w:rPr>
        <w:t>.</w:t>
      </w:r>
    </w:p>
    <w:p w14:paraId="348418B4"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4AB46E88" w14:textId="77777777" w:rsidR="00152DD1" w:rsidRPr="0075361E" w:rsidRDefault="00152DD1" w:rsidP="00284186">
      <w:pPr>
        <w:jc w:val="both"/>
        <w:rPr>
          <w:rFonts w:ascii="Arial" w:hAnsi="Arial" w:cs="Arial"/>
          <w:b/>
          <w:sz w:val="20"/>
          <w:szCs w:val="20"/>
          <w:highlight w:val="cyan"/>
        </w:rPr>
      </w:pPr>
    </w:p>
    <w:p w14:paraId="070139A4"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.3.</w:t>
      </w:r>
      <w:r w:rsidR="00284186">
        <w:rPr>
          <w:rFonts w:ascii="Arial" w:hAnsi="Arial" w:cs="Arial"/>
          <w:sz w:val="20"/>
          <w:szCs w:val="20"/>
        </w:rPr>
        <w:t xml:space="preserve"> </w:t>
      </w:r>
      <w:r w:rsidR="00284186" w:rsidRPr="0075361E">
        <w:rPr>
          <w:rFonts w:ascii="Arial" w:hAnsi="Arial" w:cs="Arial"/>
          <w:sz w:val="20"/>
          <w:szCs w:val="20"/>
        </w:rPr>
        <w:t>Quel est le coût éventuel de licences supplémentaires après l’acquisition de l’instrument</w:t>
      </w:r>
      <w:r w:rsidR="00284186">
        <w:rPr>
          <w:rFonts w:ascii="Arial" w:hAnsi="Arial" w:cs="Arial"/>
          <w:sz w:val="20"/>
          <w:szCs w:val="20"/>
        </w:rPr>
        <w:t>.</w:t>
      </w:r>
    </w:p>
    <w:p w14:paraId="550D0113"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EEF0E17" w14:textId="77777777" w:rsidR="00284186" w:rsidRPr="0075361E" w:rsidRDefault="00921989" w:rsidP="00EC753A">
      <w:pPr>
        <w:spacing w:before="240"/>
        <w:jc w:val="both"/>
        <w:rPr>
          <w:rFonts w:ascii="Arial" w:hAnsi="Arial" w:cs="Arial"/>
          <w:sz w:val="20"/>
          <w:szCs w:val="20"/>
        </w:rPr>
      </w:pPr>
      <w:r>
        <w:rPr>
          <w:rFonts w:ascii="Arial" w:hAnsi="Arial" w:cs="Arial"/>
          <w:sz w:val="20"/>
          <w:szCs w:val="20"/>
        </w:rPr>
        <w:t>3</w:t>
      </w:r>
      <w:r w:rsidR="00A22A18">
        <w:rPr>
          <w:rFonts w:ascii="Arial" w:hAnsi="Arial" w:cs="Arial"/>
          <w:sz w:val="20"/>
          <w:szCs w:val="20"/>
        </w:rPr>
        <w:t>.4</w:t>
      </w:r>
      <w:r w:rsidR="00284186">
        <w:rPr>
          <w:rFonts w:ascii="Arial" w:hAnsi="Arial" w:cs="Arial"/>
          <w:sz w:val="20"/>
          <w:szCs w:val="20"/>
        </w:rPr>
        <w:t xml:space="preserve">. </w:t>
      </w:r>
      <w:r w:rsidR="00284186" w:rsidRPr="0075361E">
        <w:rPr>
          <w:rFonts w:ascii="Arial" w:hAnsi="Arial" w:cs="Arial"/>
          <w:sz w:val="20"/>
          <w:szCs w:val="20"/>
        </w:rPr>
        <w:t>Décrire les caractéristiques du matériel informatique (processeur, fréquence de travail, mémoire cache, mémoire principale et disque dure de stockage, carte graphique, moniteur, etc.</w:t>
      </w:r>
      <w:r w:rsidR="00284186">
        <w:rPr>
          <w:rFonts w:ascii="Arial" w:hAnsi="Arial" w:cs="Arial"/>
          <w:sz w:val="20"/>
          <w:szCs w:val="20"/>
        </w:rPr>
        <w:t>)</w:t>
      </w:r>
      <w:r w:rsidR="00284186" w:rsidRPr="0075361E">
        <w:rPr>
          <w:rFonts w:ascii="Arial" w:hAnsi="Arial" w:cs="Arial"/>
          <w:sz w:val="20"/>
          <w:szCs w:val="20"/>
        </w:rPr>
        <w:t xml:space="preserve"> inclus dans l’offre</w:t>
      </w:r>
    </w:p>
    <w:p w14:paraId="63FC808A"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8DC1575" w14:textId="77777777" w:rsidR="006F45CF" w:rsidRPr="0075361E" w:rsidRDefault="006F45CF" w:rsidP="006F45CF">
      <w:pPr>
        <w:jc w:val="both"/>
        <w:rPr>
          <w:rFonts w:ascii="Arial" w:hAnsi="Arial" w:cs="Arial"/>
          <w:sz w:val="20"/>
          <w:szCs w:val="20"/>
        </w:rPr>
      </w:pPr>
    </w:p>
    <w:p w14:paraId="5E3015D9" w14:textId="77777777" w:rsidR="006F45CF" w:rsidRPr="0032097A" w:rsidRDefault="00EC753A"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4" w:name="_Toc111194211"/>
      <w:r w:rsidRPr="0032097A">
        <w:rPr>
          <w:rFonts w:ascii="Arial" w:hAnsi="Arial" w:cs="Arial"/>
          <w:b/>
          <w:color w:val="FFFFFF" w:themeColor="background1"/>
          <w:sz w:val="24"/>
          <w:szCs w:val="24"/>
        </w:rPr>
        <w:t>Offre concernant la f</w:t>
      </w:r>
      <w:r w:rsidR="006F45CF" w:rsidRPr="0032097A">
        <w:rPr>
          <w:rFonts w:ascii="Arial" w:hAnsi="Arial" w:cs="Arial"/>
          <w:b/>
          <w:color w:val="FFFFFF" w:themeColor="background1"/>
          <w:sz w:val="24"/>
          <w:szCs w:val="24"/>
        </w:rPr>
        <w:t>ormation</w:t>
      </w:r>
      <w:bookmarkEnd w:id="4"/>
    </w:p>
    <w:p w14:paraId="75C318B2" w14:textId="77777777" w:rsidR="006F45CF"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.1.</w:t>
      </w:r>
      <w:r w:rsidR="006F45CF" w:rsidRPr="00921989">
        <w:rPr>
          <w:rFonts w:ascii="Arial" w:hAnsi="Arial" w:cs="Arial"/>
          <w:sz w:val="20"/>
          <w:szCs w:val="20"/>
        </w:rPr>
        <w:t xml:space="preserve"> Description de l’offre de formation à l’utilisation </w:t>
      </w:r>
      <w:r w:rsidR="00EC753A" w:rsidRPr="00921989">
        <w:rPr>
          <w:rFonts w:ascii="Arial" w:hAnsi="Arial" w:cs="Arial"/>
          <w:sz w:val="20"/>
          <w:szCs w:val="20"/>
        </w:rPr>
        <w:t>de l’instrument</w:t>
      </w:r>
      <w:r w:rsidR="006F45CF" w:rsidRPr="00921989">
        <w:rPr>
          <w:rFonts w:ascii="Arial" w:hAnsi="Arial" w:cs="Arial"/>
          <w:sz w:val="20"/>
          <w:szCs w:val="20"/>
        </w:rPr>
        <w:t xml:space="preserve"> (lieu, durée, nombre </w:t>
      </w:r>
      <w:r w:rsidR="003B5169" w:rsidRPr="00921989">
        <w:rPr>
          <w:rFonts w:ascii="Arial" w:hAnsi="Arial" w:cs="Arial"/>
          <w:sz w:val="20"/>
          <w:szCs w:val="20"/>
        </w:rPr>
        <w:t xml:space="preserve">de stagiaires, langue, contenu, </w:t>
      </w:r>
      <w:r w:rsidR="006F45CF" w:rsidRPr="00921989">
        <w:rPr>
          <w:rFonts w:ascii="Arial" w:hAnsi="Arial" w:cs="Arial"/>
          <w:sz w:val="20"/>
          <w:szCs w:val="20"/>
        </w:rPr>
        <w:t>…)</w:t>
      </w:r>
    </w:p>
    <w:p w14:paraId="58974FF6" w14:textId="77777777" w:rsidR="006F45CF" w:rsidRPr="00921989" w:rsidRDefault="006F45CF"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3FE36E67" w14:textId="77777777" w:rsidR="00EC753A"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.2.</w:t>
      </w:r>
      <w:r w:rsidR="00EC753A" w:rsidRPr="00921989">
        <w:rPr>
          <w:rFonts w:ascii="Arial" w:hAnsi="Arial" w:cs="Arial"/>
          <w:sz w:val="20"/>
          <w:szCs w:val="20"/>
        </w:rPr>
        <w:t xml:space="preserve"> Description de l’offre de formation à la maintenance de </w:t>
      </w:r>
      <w:r w:rsidR="003D493E" w:rsidRPr="00921989">
        <w:rPr>
          <w:rFonts w:ascii="Arial" w:hAnsi="Arial" w:cs="Arial"/>
          <w:sz w:val="20"/>
          <w:szCs w:val="20"/>
        </w:rPr>
        <w:t xml:space="preserve">premier niveau de </w:t>
      </w:r>
      <w:r w:rsidR="00EC753A" w:rsidRPr="00921989">
        <w:rPr>
          <w:rFonts w:ascii="Arial" w:hAnsi="Arial" w:cs="Arial"/>
          <w:sz w:val="20"/>
          <w:szCs w:val="20"/>
        </w:rPr>
        <w:t xml:space="preserve">l’instrument (le cas échéant) (lieu, durée, nombre </w:t>
      </w:r>
      <w:r w:rsidR="003B5169" w:rsidRPr="00921989">
        <w:rPr>
          <w:rFonts w:ascii="Arial" w:hAnsi="Arial" w:cs="Arial"/>
          <w:sz w:val="20"/>
          <w:szCs w:val="20"/>
        </w:rPr>
        <w:t xml:space="preserve">de stagiaires, langue, contenu, </w:t>
      </w:r>
      <w:r w:rsidR="00EC753A" w:rsidRPr="00921989">
        <w:rPr>
          <w:rFonts w:ascii="Arial" w:hAnsi="Arial" w:cs="Arial"/>
          <w:sz w:val="20"/>
          <w:szCs w:val="20"/>
        </w:rPr>
        <w:t>…)</w:t>
      </w:r>
    </w:p>
    <w:p w14:paraId="130F3DB0" w14:textId="77777777" w:rsidR="00EC753A" w:rsidRPr="00921989" w:rsidRDefault="00EC753A"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4ABE3B5D" w14:textId="77777777" w:rsidR="001D1491" w:rsidRPr="00921989" w:rsidRDefault="001D1491">
      <w:pPr>
        <w:rPr>
          <w:rFonts w:ascii="Arial" w:hAnsi="Arial" w:cs="Arial"/>
          <w:sz w:val="20"/>
          <w:szCs w:val="20"/>
        </w:rPr>
      </w:pPr>
      <w:r w:rsidRPr="00921989">
        <w:rPr>
          <w:rFonts w:ascii="Arial" w:hAnsi="Arial" w:cs="Arial"/>
          <w:sz w:val="20"/>
          <w:szCs w:val="20"/>
        </w:rPr>
        <w:br w:type="page"/>
      </w:r>
    </w:p>
    <w:p w14:paraId="7EF841FD" w14:textId="77777777" w:rsidR="001D1491" w:rsidRDefault="001D1491">
      <w:pPr>
        <w:rPr>
          <w:rFonts w:ascii="Arial" w:hAnsi="Arial" w:cs="Arial"/>
        </w:rPr>
      </w:pPr>
    </w:p>
    <w:p w14:paraId="150873A2"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5" w:name="_Toc111194212"/>
      <w:r w:rsidRPr="0032097A">
        <w:rPr>
          <w:rFonts w:ascii="Arial" w:hAnsi="Arial" w:cs="Arial"/>
          <w:b/>
          <w:color w:val="FFFFFF" w:themeColor="background1"/>
          <w:sz w:val="24"/>
          <w:szCs w:val="24"/>
        </w:rPr>
        <w:t>Offre de service du soumissionnaire pendant la période de garantie</w:t>
      </w:r>
      <w:bookmarkEnd w:id="5"/>
    </w:p>
    <w:p w14:paraId="0048D6E9" w14:textId="77777777" w:rsidR="001D1491" w:rsidRPr="001D1491" w:rsidRDefault="00921989" w:rsidP="001259A7">
      <w:pPr>
        <w:jc w:val="both"/>
        <w:rPr>
          <w:rFonts w:ascii="Arial" w:hAnsi="Arial" w:cs="Arial"/>
          <w:b/>
          <w:sz w:val="20"/>
          <w:szCs w:val="20"/>
        </w:rPr>
      </w:pPr>
      <w:r>
        <w:rPr>
          <w:rFonts w:ascii="Arial" w:hAnsi="Arial" w:cs="Arial"/>
          <w:b/>
          <w:sz w:val="20"/>
          <w:szCs w:val="20"/>
        </w:rPr>
        <w:t>5</w:t>
      </w:r>
      <w:r w:rsidR="001D1491" w:rsidRPr="001D1491">
        <w:rPr>
          <w:rFonts w:ascii="Arial" w:hAnsi="Arial" w:cs="Arial"/>
          <w:b/>
          <w:sz w:val="20"/>
          <w:szCs w:val="20"/>
        </w:rPr>
        <w:t>.1 Services proposés pendant la période de garantie</w:t>
      </w:r>
    </w:p>
    <w:p w14:paraId="05695FF2" w14:textId="77777777" w:rsidR="00284186" w:rsidRPr="00F86091" w:rsidRDefault="001259A7" w:rsidP="001259A7">
      <w:pPr>
        <w:jc w:val="both"/>
        <w:rPr>
          <w:rFonts w:ascii="Arial" w:hAnsi="Arial" w:cs="Arial"/>
          <w:i/>
          <w:sz w:val="18"/>
          <w:szCs w:val="18"/>
        </w:rPr>
      </w:pPr>
      <w:r w:rsidRPr="00F86091">
        <w:rPr>
          <w:rFonts w:ascii="Arial" w:hAnsi="Arial" w:cs="Arial"/>
          <w:i/>
          <w:sz w:val="18"/>
          <w:szCs w:val="18"/>
          <w:highlight w:val="lightGray"/>
        </w:rPr>
        <w:t>Cocher dans la liste ci-dessous chaque case correspondant à une prestation couverte par la garantie (étendue</w:t>
      </w:r>
      <w:r w:rsidR="00F86091" w:rsidRPr="00F86091">
        <w:rPr>
          <w:rFonts w:ascii="Arial" w:hAnsi="Arial" w:cs="Arial"/>
          <w:i/>
          <w:sz w:val="18"/>
          <w:szCs w:val="18"/>
          <w:highlight w:val="lightGray"/>
        </w:rPr>
        <w:t xml:space="preserve"> le cas échéant</w:t>
      </w:r>
      <w:r w:rsidRPr="00F86091">
        <w:rPr>
          <w:rFonts w:ascii="Arial" w:hAnsi="Arial" w:cs="Arial"/>
          <w:i/>
          <w:sz w:val="18"/>
          <w:szCs w:val="18"/>
          <w:highlight w:val="lightGray"/>
        </w:rPr>
        <w:t xml:space="preserve">). Compléter ensuite les réponses aux questions </w:t>
      </w:r>
      <w:r w:rsidR="00602A7E" w:rsidRPr="00F86091">
        <w:rPr>
          <w:rFonts w:ascii="Arial" w:hAnsi="Arial" w:cs="Arial"/>
          <w:i/>
          <w:sz w:val="18"/>
          <w:szCs w:val="18"/>
          <w:highlight w:val="lightGray"/>
        </w:rPr>
        <w:t>afférentes à chaque prestation.</w:t>
      </w:r>
    </w:p>
    <w:p w14:paraId="36927C57" w14:textId="77777777" w:rsidR="00284186" w:rsidRPr="009F30CF" w:rsidRDefault="002E6D86" w:rsidP="00284186">
      <w:pPr>
        <w:jc w:val="both"/>
        <w:rPr>
          <w:rFonts w:ascii="Arial" w:hAnsi="Arial" w:cs="Arial"/>
          <w:b/>
          <w:sz w:val="20"/>
          <w:szCs w:val="20"/>
        </w:rPr>
      </w:pPr>
      <w:sdt>
        <w:sdtPr>
          <w:rPr>
            <w:rFonts w:ascii="Arial Narrow" w:eastAsia="Arial Unicode MS" w:hAnsi="Arial Narrow" w:cs="Arial Unicode MS"/>
          </w:rPr>
          <w:id w:val="-244179949"/>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284186">
        <w:rPr>
          <w:rFonts w:ascii="Arial Narrow" w:hAnsi="Arial Narrow"/>
        </w:rPr>
        <w:t xml:space="preserve"> </w:t>
      </w:r>
      <w:r w:rsidR="00284186" w:rsidRPr="009F30CF">
        <w:rPr>
          <w:rFonts w:ascii="Arial" w:hAnsi="Arial" w:cs="Arial"/>
          <w:b/>
          <w:sz w:val="20"/>
          <w:szCs w:val="20"/>
        </w:rPr>
        <w:t xml:space="preserve">La maintenance préventive de l’instrument </w:t>
      </w:r>
    </w:p>
    <w:p w14:paraId="4170F6AA" w14:textId="77777777" w:rsidR="00CA68B3" w:rsidRPr="0075361E" w:rsidRDefault="00CA68B3" w:rsidP="00CA68B3">
      <w:pPr>
        <w:jc w:val="both"/>
        <w:rPr>
          <w:rFonts w:ascii="Arial" w:hAnsi="Arial" w:cs="Arial"/>
          <w:sz w:val="20"/>
          <w:szCs w:val="20"/>
        </w:rPr>
      </w:pPr>
      <w:r w:rsidRPr="0075361E">
        <w:rPr>
          <w:rFonts w:ascii="Arial" w:hAnsi="Arial" w:cs="Arial"/>
          <w:sz w:val="20"/>
          <w:szCs w:val="20"/>
        </w:rPr>
        <w:t>Aux conditions et avec les engagements de qualité de service suivants </w:t>
      </w:r>
      <w:r>
        <w:rPr>
          <w:rFonts w:ascii="Arial" w:hAnsi="Arial" w:cs="Arial"/>
          <w:sz w:val="20"/>
          <w:szCs w:val="20"/>
        </w:rPr>
        <w:t xml:space="preserve">(nombre et fréquence des visites, opérations couvertes, modalités de déclenchement, etc.) </w:t>
      </w:r>
      <w:r w:rsidRPr="0075361E">
        <w:rPr>
          <w:rFonts w:ascii="Arial" w:hAnsi="Arial" w:cs="Arial"/>
          <w:sz w:val="20"/>
          <w:szCs w:val="20"/>
        </w:rPr>
        <w:t>:</w:t>
      </w:r>
    </w:p>
    <w:p w14:paraId="4D1C97C6"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CF75DEC" w14:textId="77777777"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(effectifs, localisation, qualifications, ratio effectifs/nombre d’instruments, etc.) :</w:t>
      </w:r>
    </w:p>
    <w:p w14:paraId="18DAFC28"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240840B5" w14:textId="77777777" w:rsidR="008B7458" w:rsidRPr="0075361E" w:rsidRDefault="008B7458" w:rsidP="00284186">
      <w:pPr>
        <w:jc w:val="both"/>
        <w:rPr>
          <w:rFonts w:ascii="Arial" w:hAnsi="Arial" w:cs="Arial"/>
          <w:b/>
          <w:sz w:val="20"/>
          <w:szCs w:val="20"/>
          <w:highlight w:val="cyan"/>
        </w:rPr>
      </w:pPr>
    </w:p>
    <w:p w14:paraId="6BA71FBE" w14:textId="77777777" w:rsidR="00284186" w:rsidRPr="009F30CF" w:rsidRDefault="002E6D86" w:rsidP="00284186">
      <w:pPr>
        <w:jc w:val="both"/>
        <w:rPr>
          <w:rFonts w:ascii="Arial" w:hAnsi="Arial" w:cs="Arial"/>
          <w:b/>
          <w:sz w:val="20"/>
          <w:szCs w:val="20"/>
        </w:rPr>
      </w:pPr>
      <w:sdt>
        <w:sdtPr>
          <w:rPr>
            <w:rFonts w:ascii="Arial Narrow" w:eastAsia="Arial Unicode MS" w:hAnsi="Arial Narrow" w:cs="Arial Unicode MS"/>
          </w:rPr>
          <w:id w:val="-1056697235"/>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152DD1">
        <w:rPr>
          <w:rFonts w:ascii="Arial Narrow" w:hAnsi="Arial Narrow"/>
        </w:rPr>
        <w:t xml:space="preserve"> </w:t>
      </w:r>
      <w:r w:rsidR="00284186" w:rsidRPr="009F30CF">
        <w:rPr>
          <w:rFonts w:ascii="Arial" w:hAnsi="Arial" w:cs="Arial"/>
          <w:b/>
          <w:sz w:val="20"/>
          <w:szCs w:val="20"/>
        </w:rPr>
        <w:t xml:space="preserve">Le support technique à distance (hotline / assistance téléphonique) </w:t>
      </w:r>
    </w:p>
    <w:p w14:paraId="05799A83"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144A5A">
        <w:rPr>
          <w:rFonts w:ascii="Arial" w:hAnsi="Arial" w:cs="Arial"/>
          <w:sz w:val="20"/>
          <w:szCs w:val="20"/>
        </w:rPr>
        <w:t xml:space="preserve">(délai de réponse, </w:t>
      </w:r>
      <w:r w:rsidR="00144A5A">
        <w:rPr>
          <w:rFonts w:ascii="Arial" w:eastAsia="MS Gothic" w:hAnsi="Arial" w:cs="Arial"/>
          <w:sz w:val="20"/>
          <w:szCs w:val="20"/>
        </w:rPr>
        <w:t xml:space="preserve">disponibilité, langues, </w:t>
      </w:r>
      <w:r w:rsidR="00144A5A" w:rsidRPr="0075361E">
        <w:rPr>
          <w:rFonts w:ascii="Arial" w:eastAsia="MS Gothic" w:hAnsi="Arial" w:cs="Arial"/>
          <w:sz w:val="20"/>
          <w:szCs w:val="20"/>
        </w:rPr>
        <w:t>etc</w:t>
      </w:r>
      <w:r w:rsidR="00144A5A">
        <w:rPr>
          <w:rFonts w:ascii="Arial" w:eastAsia="MS Gothic" w:hAnsi="Arial" w:cs="Arial"/>
          <w:sz w:val="20"/>
          <w:szCs w:val="20"/>
        </w:rPr>
        <w:t xml:space="preserve">) </w:t>
      </w:r>
      <w:r w:rsidRPr="0075361E">
        <w:rPr>
          <w:rFonts w:ascii="Arial" w:hAnsi="Arial" w:cs="Arial"/>
          <w:sz w:val="20"/>
          <w:szCs w:val="20"/>
        </w:rPr>
        <w:t>:</w:t>
      </w:r>
    </w:p>
    <w:p w14:paraId="25294904"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3BE2E57C" w14:textId="77777777"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(effectifs, localisation, qualifications, ratio effectifs/nombre d’instruments,</w:t>
      </w:r>
      <w:r w:rsidR="00144A5A">
        <w:rPr>
          <w:rFonts w:ascii="Arial" w:eastAsia="MS Gothic" w:hAnsi="Arial" w:cs="Arial"/>
          <w:sz w:val="20"/>
          <w:szCs w:val="20"/>
        </w:rPr>
        <w:t xml:space="preserve"> etc.</w:t>
      </w:r>
      <w:r w:rsidRPr="0075361E">
        <w:rPr>
          <w:rFonts w:ascii="Arial" w:eastAsia="MS Gothic" w:hAnsi="Arial" w:cs="Arial"/>
          <w:sz w:val="20"/>
          <w:szCs w:val="20"/>
        </w:rPr>
        <w:t>) :</w:t>
      </w:r>
    </w:p>
    <w:p w14:paraId="0A8AA762"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04440C35" w14:textId="77777777" w:rsidR="00284186" w:rsidRPr="0075361E" w:rsidRDefault="00284186" w:rsidP="00284186">
      <w:pPr>
        <w:jc w:val="both"/>
        <w:rPr>
          <w:rFonts w:ascii="Arial" w:hAnsi="Arial" w:cs="Arial"/>
          <w:b/>
          <w:sz w:val="20"/>
          <w:szCs w:val="20"/>
          <w:highlight w:val="cyan"/>
        </w:rPr>
      </w:pPr>
    </w:p>
    <w:p w14:paraId="41950A2C"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250657455"/>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La mise à jour et les nouvelles versions des logiciels de pilotage et de traitement des données (embarqués)</w:t>
      </w:r>
    </w:p>
    <w:p w14:paraId="0DB4075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4E894CE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458D0CE" w14:textId="77777777" w:rsidR="00284186" w:rsidRPr="0075361E" w:rsidRDefault="00284186" w:rsidP="00284186">
      <w:pPr>
        <w:jc w:val="both"/>
        <w:rPr>
          <w:rFonts w:ascii="Arial" w:hAnsi="Arial" w:cs="Arial"/>
          <w:sz w:val="20"/>
          <w:szCs w:val="20"/>
        </w:rPr>
      </w:pPr>
    </w:p>
    <w:p w14:paraId="5E4F24DC"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2043197150"/>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w:t>
      </w:r>
      <w:r w:rsidR="00E65052">
        <w:rPr>
          <w:rFonts w:ascii="Arial" w:hAnsi="Arial" w:cs="Arial"/>
          <w:b/>
          <w:sz w:val="20"/>
          <w:szCs w:val="20"/>
        </w:rPr>
        <w:t xml:space="preserve">maintenance corrective / </w:t>
      </w:r>
      <w:r w:rsidR="00284186" w:rsidRPr="00152DD1">
        <w:rPr>
          <w:rFonts w:ascii="Arial" w:hAnsi="Arial" w:cs="Arial"/>
          <w:b/>
          <w:sz w:val="20"/>
          <w:szCs w:val="20"/>
        </w:rPr>
        <w:t xml:space="preserve">réparation de l’instrument (pièces détachées, main d’œuvre et déplacements) </w:t>
      </w:r>
    </w:p>
    <w:p w14:paraId="1D45E457"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E97A76">
        <w:rPr>
          <w:rFonts w:ascii="Arial" w:hAnsi="Arial" w:cs="Arial"/>
          <w:sz w:val="20"/>
          <w:szCs w:val="20"/>
        </w:rPr>
        <w:t xml:space="preserve">durée pendant laquelle le soumissionnaire s’engage à assurer la maintenance de l’instrument, </w:t>
      </w:r>
      <w:r w:rsidRPr="0075361E">
        <w:rPr>
          <w:rFonts w:ascii="Arial" w:hAnsi="Arial" w:cs="Arial"/>
          <w:sz w:val="20"/>
          <w:szCs w:val="20"/>
        </w:rPr>
        <w:t>délai d’intervention</w:t>
      </w:r>
      <w:r w:rsidR="00E97A76">
        <w:rPr>
          <w:rFonts w:ascii="Arial" w:hAnsi="Arial" w:cs="Arial"/>
          <w:sz w:val="20"/>
          <w:szCs w:val="20"/>
        </w:rPr>
        <w:t xml:space="preserve"> en cas de panne</w:t>
      </w:r>
      <w:r w:rsidRPr="0075361E">
        <w:rPr>
          <w:rFonts w:ascii="Arial" w:hAnsi="Arial" w:cs="Arial"/>
          <w:sz w:val="20"/>
          <w:szCs w:val="20"/>
        </w:rPr>
        <w:t xml:space="preserve">, </w:t>
      </w:r>
      <w:r w:rsidR="00810DC9">
        <w:rPr>
          <w:rFonts w:ascii="Arial" w:hAnsi="Arial" w:cs="Arial"/>
          <w:sz w:val="20"/>
          <w:szCs w:val="20"/>
        </w:rPr>
        <w:t xml:space="preserve">provenance, </w:t>
      </w:r>
      <w:r w:rsidRPr="0075361E">
        <w:rPr>
          <w:rFonts w:ascii="Arial" w:hAnsi="Arial" w:cs="Arial"/>
          <w:sz w:val="20"/>
          <w:szCs w:val="20"/>
        </w:rPr>
        <w:t>délai et taux de disponibili</w:t>
      </w:r>
      <w:r w:rsidR="00E97A76">
        <w:rPr>
          <w:rFonts w:ascii="Arial" w:hAnsi="Arial" w:cs="Arial"/>
          <w:sz w:val="20"/>
          <w:szCs w:val="20"/>
        </w:rPr>
        <w:t xml:space="preserve">té des pièces détachées, </w:t>
      </w:r>
      <w:r w:rsidR="00714F8D">
        <w:rPr>
          <w:rFonts w:ascii="Arial" w:hAnsi="Arial" w:cs="Arial"/>
          <w:sz w:val="20"/>
          <w:szCs w:val="20"/>
        </w:rPr>
        <w:t xml:space="preserve">cas de retour usine, </w:t>
      </w:r>
      <w:r w:rsidR="00E97A76">
        <w:rPr>
          <w:rFonts w:ascii="Arial" w:hAnsi="Arial" w:cs="Arial"/>
          <w:sz w:val="20"/>
          <w:szCs w:val="20"/>
        </w:rPr>
        <w:t>etc.)</w:t>
      </w:r>
    </w:p>
    <w:p w14:paraId="1D559DF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789A0E0E"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qualifications, ratio effectifs/nombre d’instruments, etc.) :</w:t>
      </w:r>
    </w:p>
    <w:p w14:paraId="491A1C8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9C65BF7" w14:textId="77777777" w:rsidR="00284186" w:rsidRDefault="00284186" w:rsidP="00284186">
      <w:pPr>
        <w:jc w:val="both"/>
        <w:rPr>
          <w:rFonts w:ascii="Arial" w:hAnsi="Arial" w:cs="Arial"/>
          <w:b/>
          <w:sz w:val="20"/>
          <w:szCs w:val="20"/>
          <w:highlight w:val="cyan"/>
        </w:rPr>
      </w:pPr>
    </w:p>
    <w:p w14:paraId="19C2C72F" w14:textId="77777777" w:rsidR="00591050" w:rsidRPr="0075361E" w:rsidRDefault="00591050" w:rsidP="00284186">
      <w:pPr>
        <w:jc w:val="both"/>
        <w:rPr>
          <w:rFonts w:ascii="Arial" w:hAnsi="Arial" w:cs="Arial"/>
          <w:b/>
          <w:sz w:val="20"/>
          <w:szCs w:val="20"/>
          <w:highlight w:val="cyan"/>
        </w:rPr>
      </w:pPr>
    </w:p>
    <w:p w14:paraId="60600F3E"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35226725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remplacement des réactifs et autres consommables gaspillés </w:t>
      </w:r>
      <w:r w:rsidR="00152DD1">
        <w:rPr>
          <w:rFonts w:ascii="Arial" w:hAnsi="Arial" w:cs="Arial"/>
          <w:b/>
          <w:sz w:val="20"/>
          <w:szCs w:val="20"/>
        </w:rPr>
        <w:t>en raison de la</w:t>
      </w:r>
      <w:r w:rsidR="00284186" w:rsidRPr="00152DD1">
        <w:rPr>
          <w:rFonts w:ascii="Arial" w:hAnsi="Arial" w:cs="Arial"/>
          <w:b/>
          <w:sz w:val="20"/>
          <w:szCs w:val="20"/>
        </w:rPr>
        <w:t xml:space="preserve"> défaillance de l’instrument.</w:t>
      </w:r>
    </w:p>
    <w:p w14:paraId="6035AE1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0663954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56262C4" w14:textId="77777777" w:rsidR="00284186" w:rsidRPr="0075361E" w:rsidRDefault="00284186" w:rsidP="00284186">
      <w:pPr>
        <w:jc w:val="both"/>
        <w:rPr>
          <w:rFonts w:ascii="Arial" w:hAnsi="Arial" w:cs="Arial"/>
          <w:b/>
          <w:sz w:val="20"/>
          <w:szCs w:val="20"/>
          <w:highlight w:val="cyan"/>
        </w:rPr>
      </w:pPr>
    </w:p>
    <w:p w14:paraId="1A73C5DB"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1134212511"/>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mise à disposition d’un instrument </w:t>
      </w:r>
      <w:r w:rsidR="00152DD1">
        <w:rPr>
          <w:rFonts w:ascii="Arial" w:hAnsi="Arial" w:cs="Arial"/>
          <w:b/>
          <w:sz w:val="20"/>
          <w:szCs w:val="20"/>
        </w:rPr>
        <w:t xml:space="preserve">de remplacement </w:t>
      </w:r>
      <w:r w:rsidR="00284186" w:rsidRPr="00152DD1">
        <w:rPr>
          <w:rFonts w:ascii="Arial" w:hAnsi="Arial" w:cs="Arial"/>
          <w:b/>
          <w:sz w:val="20"/>
          <w:szCs w:val="20"/>
        </w:rPr>
        <w:t xml:space="preserve">en cas de panne prolongée </w:t>
      </w:r>
    </w:p>
    <w:p w14:paraId="667A356D"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796092C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8EACF2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suivants :</w:t>
      </w:r>
    </w:p>
    <w:p w14:paraId="3318F6B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FBE6AA7" w14:textId="77777777" w:rsidR="00284186" w:rsidRPr="0075361E" w:rsidRDefault="00284186" w:rsidP="00284186">
      <w:pPr>
        <w:jc w:val="both"/>
        <w:rPr>
          <w:rFonts w:ascii="Arial" w:hAnsi="Arial" w:cs="Arial"/>
          <w:sz w:val="20"/>
          <w:szCs w:val="20"/>
        </w:rPr>
      </w:pPr>
    </w:p>
    <w:p w14:paraId="270E7923"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23424151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support applicatif </w:t>
      </w:r>
    </w:p>
    <w:p w14:paraId="7149FFD7"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3EE8C9ED"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3975574"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qualifications, ratio effectifs/nombre d’instruments, etc.) :</w:t>
      </w:r>
    </w:p>
    <w:p w14:paraId="5FB5FA23"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6349F6FD" w14:textId="77777777" w:rsidR="00284186" w:rsidRPr="0075361E" w:rsidRDefault="00284186" w:rsidP="00284186">
      <w:pPr>
        <w:jc w:val="both"/>
        <w:rPr>
          <w:rFonts w:ascii="Arial" w:hAnsi="Arial" w:cs="Arial"/>
          <w:b/>
          <w:sz w:val="20"/>
          <w:szCs w:val="20"/>
          <w:highlight w:val="cyan"/>
        </w:rPr>
      </w:pPr>
    </w:p>
    <w:p w14:paraId="279545CB"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1976483844"/>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dispense </w:t>
      </w:r>
      <w:r w:rsidR="00152DD1">
        <w:rPr>
          <w:rFonts w:ascii="Arial" w:hAnsi="Arial" w:cs="Arial"/>
          <w:b/>
          <w:sz w:val="20"/>
          <w:szCs w:val="20"/>
        </w:rPr>
        <w:t>de formations complémentaires</w:t>
      </w:r>
    </w:p>
    <w:p w14:paraId="24A33638"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2463C20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221795E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etc.) :</w:t>
      </w:r>
    </w:p>
    <w:p w14:paraId="7DDDC4E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FD8E9C1" w14:textId="77777777" w:rsidR="00284186" w:rsidRPr="0075361E" w:rsidRDefault="00284186" w:rsidP="00284186">
      <w:pPr>
        <w:jc w:val="both"/>
        <w:rPr>
          <w:rFonts w:ascii="Arial" w:hAnsi="Arial" w:cs="Arial"/>
          <w:sz w:val="20"/>
          <w:szCs w:val="20"/>
        </w:rPr>
      </w:pPr>
    </w:p>
    <w:p w14:paraId="7F8C5E5C"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1390650096"/>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Un taux minimum de disponibilité de l’instrument aux conditions suivantes :</w:t>
      </w:r>
    </w:p>
    <w:p w14:paraId="470CFA0A"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7E12CF8" w14:textId="77777777" w:rsidR="00284186" w:rsidRPr="0075361E" w:rsidRDefault="00284186" w:rsidP="00284186">
      <w:pPr>
        <w:jc w:val="both"/>
        <w:rPr>
          <w:rFonts w:ascii="Arial" w:hAnsi="Arial" w:cs="Arial"/>
          <w:sz w:val="20"/>
          <w:szCs w:val="20"/>
        </w:rPr>
      </w:pPr>
    </w:p>
    <w:p w14:paraId="7487100A" w14:textId="77777777" w:rsidR="00284186" w:rsidRPr="00152DD1" w:rsidRDefault="002E6D86" w:rsidP="00284186">
      <w:pPr>
        <w:jc w:val="both"/>
        <w:rPr>
          <w:rFonts w:ascii="Arial" w:hAnsi="Arial" w:cs="Arial"/>
          <w:b/>
          <w:sz w:val="20"/>
          <w:szCs w:val="20"/>
        </w:rPr>
      </w:pPr>
      <w:sdt>
        <w:sdtPr>
          <w:rPr>
            <w:rFonts w:ascii="Arial Narrow" w:eastAsia="Arial Unicode MS" w:hAnsi="Arial Narrow" w:cs="Arial Unicode MS"/>
            <w:b/>
          </w:rPr>
          <w:id w:val="2075859398"/>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1D1491">
        <w:rPr>
          <w:rFonts w:ascii="Arial Narrow" w:hAnsi="Arial Narrow"/>
          <w:b/>
        </w:rPr>
        <w:t>Les s</w:t>
      </w:r>
      <w:r w:rsidR="00284186" w:rsidRPr="00152DD1">
        <w:rPr>
          <w:rFonts w:ascii="Arial" w:hAnsi="Arial" w:cs="Arial"/>
          <w:b/>
          <w:sz w:val="20"/>
          <w:szCs w:val="20"/>
        </w:rPr>
        <w:t>ervices complémentaires inclus dans la garantie</w:t>
      </w:r>
      <w:r w:rsidR="001D1491">
        <w:rPr>
          <w:rFonts w:ascii="Arial" w:hAnsi="Arial" w:cs="Arial"/>
          <w:b/>
          <w:sz w:val="20"/>
          <w:szCs w:val="20"/>
        </w:rPr>
        <w:t xml:space="preserve"> suivants :</w:t>
      </w:r>
    </w:p>
    <w:p w14:paraId="7C7F49B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A3AE118" w14:textId="77777777" w:rsidR="008B7458" w:rsidRPr="0075361E" w:rsidRDefault="008B7458" w:rsidP="008B7458">
      <w:pPr>
        <w:jc w:val="both"/>
        <w:rPr>
          <w:rFonts w:ascii="Arial" w:hAnsi="Arial" w:cs="Arial"/>
          <w:sz w:val="20"/>
          <w:szCs w:val="20"/>
        </w:rPr>
      </w:pPr>
    </w:p>
    <w:p w14:paraId="7FDA2ECE" w14:textId="77777777" w:rsidR="001D1491" w:rsidRPr="001D1491" w:rsidRDefault="00921989" w:rsidP="001D1491">
      <w:pPr>
        <w:jc w:val="both"/>
        <w:rPr>
          <w:rFonts w:ascii="Arial" w:hAnsi="Arial" w:cs="Arial"/>
          <w:b/>
          <w:sz w:val="20"/>
          <w:szCs w:val="20"/>
        </w:rPr>
      </w:pPr>
      <w:r>
        <w:rPr>
          <w:rFonts w:ascii="Arial" w:hAnsi="Arial" w:cs="Arial"/>
          <w:b/>
          <w:sz w:val="20"/>
          <w:szCs w:val="20"/>
        </w:rPr>
        <w:t>5</w:t>
      </w:r>
      <w:r w:rsidR="001D1491" w:rsidRPr="001D1491">
        <w:rPr>
          <w:rFonts w:ascii="Arial" w:hAnsi="Arial" w:cs="Arial"/>
          <w:b/>
          <w:sz w:val="20"/>
          <w:szCs w:val="20"/>
        </w:rPr>
        <w:t>.</w:t>
      </w:r>
      <w:r w:rsidR="001D1491">
        <w:rPr>
          <w:rFonts w:ascii="Arial" w:hAnsi="Arial" w:cs="Arial"/>
          <w:b/>
          <w:sz w:val="20"/>
          <w:szCs w:val="20"/>
        </w:rPr>
        <w:t>2</w:t>
      </w:r>
      <w:r w:rsidR="001D1491" w:rsidRPr="001D1491">
        <w:rPr>
          <w:rFonts w:ascii="Arial" w:hAnsi="Arial" w:cs="Arial"/>
          <w:b/>
          <w:sz w:val="20"/>
          <w:szCs w:val="20"/>
        </w:rPr>
        <w:t xml:space="preserve"> </w:t>
      </w:r>
      <w:r w:rsidR="001D1491">
        <w:rPr>
          <w:rFonts w:ascii="Arial" w:hAnsi="Arial" w:cs="Arial"/>
          <w:b/>
          <w:sz w:val="20"/>
          <w:szCs w:val="20"/>
        </w:rPr>
        <w:t>Gestion de la qualité du service après-vente</w:t>
      </w:r>
    </w:p>
    <w:p w14:paraId="704293E9" w14:textId="77777777" w:rsidR="008B7458" w:rsidRDefault="001D1491" w:rsidP="001D1491">
      <w:pPr>
        <w:jc w:val="both"/>
        <w:rPr>
          <w:rFonts w:ascii="Arial" w:hAnsi="Arial" w:cs="Arial"/>
          <w:sz w:val="20"/>
          <w:szCs w:val="20"/>
        </w:rPr>
      </w:pPr>
      <w:r>
        <w:rPr>
          <w:rFonts w:ascii="Arial" w:hAnsi="Arial" w:cs="Arial"/>
          <w:sz w:val="20"/>
          <w:szCs w:val="20"/>
        </w:rPr>
        <w:lastRenderedPageBreak/>
        <w:t>Décrire le système de gestion de la qualité concernant le service après-vente (certifications obtenues, etc.) et le périmètre des prestations qu’il couvre.</w:t>
      </w:r>
    </w:p>
    <w:p w14:paraId="4531543F" w14:textId="77777777" w:rsidR="00591050" w:rsidRPr="00E7392C"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079BF72" w14:textId="77777777" w:rsidR="00591050" w:rsidRDefault="00591050">
      <w:pPr>
        <w:rPr>
          <w:rFonts w:ascii="Arial" w:hAnsi="Arial" w:cs="Arial"/>
          <w:sz w:val="20"/>
          <w:szCs w:val="20"/>
        </w:rPr>
      </w:pPr>
    </w:p>
    <w:p w14:paraId="29B221A0" w14:textId="77777777" w:rsidR="00591050" w:rsidRPr="001D1491" w:rsidRDefault="00591050" w:rsidP="00591050">
      <w:pPr>
        <w:jc w:val="both"/>
        <w:rPr>
          <w:rFonts w:ascii="Arial" w:hAnsi="Arial" w:cs="Arial"/>
          <w:b/>
          <w:sz w:val="20"/>
          <w:szCs w:val="20"/>
        </w:rPr>
      </w:pPr>
      <w:r>
        <w:rPr>
          <w:rFonts w:ascii="Arial" w:hAnsi="Arial" w:cs="Arial"/>
          <w:b/>
          <w:sz w:val="20"/>
          <w:szCs w:val="20"/>
        </w:rPr>
        <w:t>5</w:t>
      </w:r>
      <w:r w:rsidRPr="001D1491">
        <w:rPr>
          <w:rFonts w:ascii="Arial" w:hAnsi="Arial" w:cs="Arial"/>
          <w:b/>
          <w:sz w:val="20"/>
          <w:szCs w:val="20"/>
        </w:rPr>
        <w:t>.</w:t>
      </w:r>
      <w:r>
        <w:rPr>
          <w:rFonts w:ascii="Arial" w:hAnsi="Arial" w:cs="Arial"/>
          <w:b/>
          <w:sz w:val="20"/>
          <w:szCs w:val="20"/>
        </w:rPr>
        <w:t>3</w:t>
      </w:r>
      <w:r w:rsidRPr="001D1491">
        <w:rPr>
          <w:rFonts w:ascii="Arial" w:hAnsi="Arial" w:cs="Arial"/>
          <w:b/>
          <w:sz w:val="20"/>
          <w:szCs w:val="20"/>
        </w:rPr>
        <w:t xml:space="preserve"> </w:t>
      </w:r>
      <w:r>
        <w:rPr>
          <w:rFonts w:ascii="Arial" w:hAnsi="Arial" w:cs="Arial"/>
          <w:b/>
          <w:sz w:val="20"/>
          <w:szCs w:val="20"/>
        </w:rPr>
        <w:t>Processus en cas de panne</w:t>
      </w:r>
      <w:r w:rsidR="00144A5A">
        <w:rPr>
          <w:rFonts w:ascii="Arial" w:hAnsi="Arial" w:cs="Arial"/>
          <w:b/>
          <w:sz w:val="20"/>
          <w:szCs w:val="20"/>
        </w:rPr>
        <w:t xml:space="preserve"> pendant la garantie</w:t>
      </w:r>
    </w:p>
    <w:p w14:paraId="31C0CD38" w14:textId="77777777" w:rsidR="00591050" w:rsidRDefault="00591050" w:rsidP="00591050">
      <w:pPr>
        <w:jc w:val="both"/>
        <w:rPr>
          <w:rFonts w:ascii="Arial" w:hAnsi="Arial" w:cs="Arial"/>
          <w:sz w:val="20"/>
          <w:szCs w:val="20"/>
        </w:rPr>
      </w:pPr>
      <w:r>
        <w:rPr>
          <w:rFonts w:ascii="Arial" w:hAnsi="Arial" w:cs="Arial"/>
          <w:sz w:val="20"/>
          <w:szCs w:val="20"/>
        </w:rPr>
        <w:t>Décrire le processus en cas de panne</w:t>
      </w:r>
      <w:r w:rsidR="00144A5A">
        <w:rPr>
          <w:rFonts w:ascii="Arial" w:hAnsi="Arial" w:cs="Arial"/>
          <w:sz w:val="20"/>
          <w:szCs w:val="20"/>
        </w:rPr>
        <w:t xml:space="preserve"> pendant la garantie</w:t>
      </w:r>
      <w:r>
        <w:rPr>
          <w:rFonts w:ascii="Arial" w:hAnsi="Arial" w:cs="Arial"/>
          <w:sz w:val="20"/>
          <w:szCs w:val="20"/>
        </w:rPr>
        <w:t>.</w:t>
      </w:r>
    </w:p>
    <w:p w14:paraId="4C8DABDE" w14:textId="77777777" w:rsidR="00591050" w:rsidRPr="00E7392C"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72074B46" w14:textId="77777777" w:rsidR="00A34E2A" w:rsidRDefault="00A34E2A">
      <w:pPr>
        <w:rPr>
          <w:rFonts w:ascii="Arial" w:hAnsi="Arial" w:cs="Arial"/>
          <w:sz w:val="20"/>
          <w:szCs w:val="20"/>
        </w:rPr>
      </w:pPr>
    </w:p>
    <w:p w14:paraId="1CDF9E4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6" w:name="_Toc111194213"/>
      <w:r w:rsidRPr="0032097A">
        <w:rPr>
          <w:rFonts w:ascii="Arial" w:hAnsi="Arial" w:cs="Arial"/>
          <w:b/>
          <w:color w:val="FFFFFF" w:themeColor="background1"/>
          <w:sz w:val="24"/>
          <w:szCs w:val="24"/>
        </w:rPr>
        <w:t>M</w:t>
      </w:r>
      <w:r w:rsidR="00152DD1" w:rsidRPr="0032097A">
        <w:rPr>
          <w:rFonts w:ascii="Arial" w:hAnsi="Arial" w:cs="Arial"/>
          <w:b/>
          <w:color w:val="FFFFFF" w:themeColor="background1"/>
          <w:sz w:val="24"/>
          <w:szCs w:val="24"/>
        </w:rPr>
        <w:t>esures prises par le soumissionnaire en faveur de la protection de l’environnement en lien direct avec l’exécution du marché.</w:t>
      </w:r>
      <w:bookmarkEnd w:id="6"/>
    </w:p>
    <w:p w14:paraId="49C8390D"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.1</w:t>
      </w:r>
      <w:r w:rsidR="00152DD1">
        <w:rPr>
          <w:rFonts w:ascii="Arial" w:hAnsi="Arial" w:cs="Arial"/>
          <w:b/>
          <w:sz w:val="20"/>
          <w:szCs w:val="20"/>
        </w:rPr>
        <w:t>. A</w:t>
      </w:r>
      <w:r w:rsidR="00284186" w:rsidRPr="0075361E">
        <w:rPr>
          <w:rFonts w:ascii="Arial" w:hAnsi="Arial" w:cs="Arial"/>
          <w:b/>
          <w:sz w:val="20"/>
          <w:szCs w:val="20"/>
        </w:rPr>
        <w:t>u stade de la conception et la fabrication de l’instrument</w:t>
      </w:r>
    </w:p>
    <w:p w14:paraId="21417C18"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prises par le soumissionnaire pour limiter l’impact environnemental de l’instrument qu’il propose au stade de sa conception et de sa fabrication. Préciser notamment les mesures prises pour :</w:t>
      </w:r>
    </w:p>
    <w:p w14:paraId="68426C6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Limiter l’impact environnemental par sa fabrication (constituants, provenance, traitement des déchets, etc.)</w:t>
      </w:r>
    </w:p>
    <w:p w14:paraId="574664EB"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Limiter l’impact environnemental lié à son utilisation (consommation énergétique,</w:t>
      </w:r>
      <w:r>
        <w:rPr>
          <w:rFonts w:ascii="Arial" w:hAnsi="Arial" w:cs="Arial"/>
          <w:sz w:val="20"/>
          <w:szCs w:val="20"/>
        </w:rPr>
        <w:t xml:space="preserve"> en fluides</w:t>
      </w:r>
      <w:r w:rsidRPr="0075361E">
        <w:rPr>
          <w:rFonts w:ascii="Arial" w:hAnsi="Arial" w:cs="Arial"/>
          <w:sz w:val="20"/>
          <w:szCs w:val="20"/>
        </w:rPr>
        <w:t xml:space="preserve">…)  </w:t>
      </w:r>
    </w:p>
    <w:p w14:paraId="429A649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Augmenter sa durabilité et sa réparabilité</w:t>
      </w:r>
    </w:p>
    <w:p w14:paraId="38129B53"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pourra illustrer ses récentes avancées réalisées dans ce domaine </w:t>
      </w:r>
      <w:r w:rsidR="008F5C31">
        <w:rPr>
          <w:rFonts w:ascii="Arial" w:hAnsi="Arial" w:cs="Arial"/>
          <w:sz w:val="20"/>
          <w:szCs w:val="20"/>
        </w:rPr>
        <w:t>(ex : améliorations concernant la consommation d’énergie, le caractère recyclable des composants, etc.)</w:t>
      </w:r>
    </w:p>
    <w:p w14:paraId="3CDD932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B62E409" w14:textId="77777777" w:rsidR="00284186" w:rsidRPr="0075361E" w:rsidRDefault="00284186" w:rsidP="00284186">
      <w:pPr>
        <w:jc w:val="both"/>
        <w:rPr>
          <w:rFonts w:ascii="Arial" w:hAnsi="Arial" w:cs="Arial"/>
          <w:sz w:val="20"/>
          <w:szCs w:val="20"/>
        </w:rPr>
      </w:pPr>
    </w:p>
    <w:p w14:paraId="3BD2EED5" w14:textId="562B2712" w:rsidR="00284186" w:rsidRDefault="00284186" w:rsidP="00284186">
      <w:pPr>
        <w:jc w:val="both"/>
        <w:rPr>
          <w:rFonts w:ascii="Arial" w:hAnsi="Arial" w:cs="Arial"/>
          <w:sz w:val="20"/>
          <w:szCs w:val="20"/>
        </w:rPr>
      </w:pPr>
      <w:r w:rsidRPr="0075361E">
        <w:rPr>
          <w:rFonts w:ascii="Arial" w:hAnsi="Arial" w:cs="Arial"/>
          <w:sz w:val="20"/>
          <w:szCs w:val="20"/>
        </w:rPr>
        <w:t>Il précise en particulier pour l’instrument proposé</w:t>
      </w:r>
      <w:r>
        <w:rPr>
          <w:rFonts w:ascii="Arial" w:hAnsi="Arial" w:cs="Arial"/>
          <w:sz w:val="20"/>
          <w:szCs w:val="20"/>
        </w:rPr>
        <w:t> :</w:t>
      </w:r>
    </w:p>
    <w:p w14:paraId="2B11957A" w14:textId="46926FBF" w:rsidR="00272D87" w:rsidRDefault="00272D87" w:rsidP="00272D87">
      <w:pPr>
        <w:pStyle w:val="Paragraphedeliste"/>
        <w:numPr>
          <w:ilvl w:val="0"/>
          <w:numId w:val="2"/>
        </w:numPr>
        <w:jc w:val="both"/>
        <w:rPr>
          <w:rFonts w:ascii="Arial" w:hAnsi="Arial" w:cs="Arial"/>
          <w:sz w:val="20"/>
          <w:szCs w:val="20"/>
        </w:rPr>
      </w:pPr>
      <w:r>
        <w:rPr>
          <w:rFonts w:ascii="Arial" w:hAnsi="Arial" w:cs="Arial"/>
          <w:sz w:val="20"/>
          <w:szCs w:val="20"/>
        </w:rPr>
        <w:t xml:space="preserve">Si </w:t>
      </w:r>
      <w:r w:rsidR="00906309">
        <w:rPr>
          <w:rFonts w:ascii="Arial" w:hAnsi="Arial" w:cs="Arial"/>
          <w:sz w:val="20"/>
          <w:szCs w:val="20"/>
        </w:rPr>
        <w:t xml:space="preserve">cet instrument </w:t>
      </w:r>
      <w:r>
        <w:rPr>
          <w:rFonts w:ascii="Arial" w:hAnsi="Arial" w:cs="Arial"/>
          <w:sz w:val="20"/>
          <w:szCs w:val="20"/>
        </w:rPr>
        <w:t>dispose d’un label environnemental (energystar, etc.)</w:t>
      </w:r>
    </w:p>
    <w:p w14:paraId="514D2710" w14:textId="17E06E40" w:rsidR="00E7392C" w:rsidRPr="00E7392C" w:rsidRDefault="00272D87" w:rsidP="00E7392C">
      <w:pPr>
        <w:jc w:val="both"/>
        <w:rPr>
          <w:rFonts w:ascii="Arial" w:hAnsi="Arial" w:cs="Arial"/>
          <w:sz w:val="20"/>
          <w:szCs w:val="20"/>
        </w:rPr>
      </w:pPr>
      <w:r w:rsidRPr="0075361E">
        <w:rPr>
          <w:highlight w:val="cyan"/>
        </w:rPr>
        <w:sym w:font="Wingdings" w:char="F021"/>
      </w:r>
      <w:r w:rsidRPr="00E7392C">
        <w:rPr>
          <w:rFonts w:ascii="Arial" w:hAnsi="Arial" w:cs="Arial"/>
          <w:b/>
          <w:sz w:val="20"/>
          <w:szCs w:val="20"/>
          <w:highlight w:val="cyan"/>
        </w:rPr>
        <w:t>……………………………………………..</w:t>
      </w:r>
    </w:p>
    <w:p w14:paraId="17F25423" w14:textId="77777777" w:rsidR="00E7392C" w:rsidRPr="00E7392C" w:rsidRDefault="00E7392C" w:rsidP="00E7392C">
      <w:pPr>
        <w:pStyle w:val="Paragraphedeliste"/>
        <w:jc w:val="both"/>
        <w:rPr>
          <w:rFonts w:ascii="Arial" w:hAnsi="Arial" w:cs="Arial"/>
          <w:sz w:val="20"/>
          <w:szCs w:val="20"/>
        </w:rPr>
      </w:pPr>
    </w:p>
    <w:p w14:paraId="262138BF" w14:textId="5905DF1C" w:rsidR="00284186" w:rsidRPr="0075361E" w:rsidRDefault="00284186" w:rsidP="00284186">
      <w:pPr>
        <w:pStyle w:val="Paragraphedeliste"/>
        <w:numPr>
          <w:ilvl w:val="0"/>
          <w:numId w:val="2"/>
        </w:numPr>
        <w:jc w:val="both"/>
        <w:rPr>
          <w:rFonts w:ascii="Arial" w:hAnsi="Arial" w:cs="Arial"/>
          <w:sz w:val="20"/>
          <w:szCs w:val="20"/>
        </w:rPr>
      </w:pPr>
      <w:r>
        <w:rPr>
          <w:rFonts w:ascii="Arial" w:hAnsi="Arial" w:cs="Arial"/>
          <w:sz w:val="20"/>
          <w:szCs w:val="20"/>
        </w:rPr>
        <w:t>quelle est la consommation énergétique de l’instrument</w:t>
      </w:r>
      <w:r w:rsidR="008F5C31">
        <w:rPr>
          <w:rFonts w:ascii="Arial" w:hAnsi="Arial" w:cs="Arial"/>
          <w:sz w:val="20"/>
          <w:szCs w:val="20"/>
        </w:rPr>
        <w:t xml:space="preserve"> et le cas échéant sa classification énergétique</w:t>
      </w:r>
    </w:p>
    <w:p w14:paraId="638AC948"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5E58BD73" w14:textId="424A357A" w:rsidR="00284186" w:rsidRDefault="00152DD1" w:rsidP="00284186">
      <w:pPr>
        <w:pStyle w:val="Paragraphedeliste"/>
        <w:numPr>
          <w:ilvl w:val="0"/>
          <w:numId w:val="2"/>
        </w:numPr>
        <w:jc w:val="both"/>
        <w:rPr>
          <w:rFonts w:ascii="Arial" w:hAnsi="Arial" w:cs="Arial"/>
          <w:sz w:val="20"/>
          <w:szCs w:val="20"/>
        </w:rPr>
      </w:pPr>
      <w:r>
        <w:rPr>
          <w:rFonts w:ascii="Arial" w:hAnsi="Arial" w:cs="Arial"/>
          <w:sz w:val="20"/>
          <w:szCs w:val="20"/>
        </w:rPr>
        <w:t>si l’instrument</w:t>
      </w:r>
      <w:r w:rsidR="00284186" w:rsidRPr="0075361E">
        <w:rPr>
          <w:rFonts w:ascii="Arial" w:hAnsi="Arial" w:cs="Arial"/>
          <w:sz w:val="20"/>
          <w:szCs w:val="20"/>
        </w:rPr>
        <w:t xml:space="preserve"> </w:t>
      </w:r>
      <w:r w:rsidR="00284186">
        <w:rPr>
          <w:rFonts w:ascii="Arial" w:hAnsi="Arial" w:cs="Arial"/>
          <w:sz w:val="20"/>
          <w:szCs w:val="20"/>
        </w:rPr>
        <w:t>est consommateur de fluides autres que l’électricité</w:t>
      </w:r>
      <w:r>
        <w:rPr>
          <w:rFonts w:ascii="Arial" w:hAnsi="Arial" w:cs="Arial"/>
          <w:sz w:val="20"/>
          <w:szCs w:val="20"/>
        </w:rPr>
        <w:t>.</w:t>
      </w:r>
    </w:p>
    <w:p w14:paraId="33F25A05" w14:textId="77777777" w:rsidR="00207CCB" w:rsidRPr="0075361E" w:rsidRDefault="00207CCB" w:rsidP="00207CCB">
      <w:pPr>
        <w:pStyle w:val="Paragraphedeliste"/>
        <w:jc w:val="both"/>
        <w:rPr>
          <w:rFonts w:ascii="Arial" w:hAnsi="Arial" w:cs="Arial"/>
          <w:sz w:val="20"/>
          <w:szCs w:val="20"/>
        </w:rPr>
      </w:pPr>
    </w:p>
    <w:p w14:paraId="0D68CD02" w14:textId="73743D5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4D623667" w14:textId="77777777" w:rsidR="00207CCB" w:rsidRPr="0075361E" w:rsidRDefault="00207CCB" w:rsidP="00207CCB">
      <w:pPr>
        <w:jc w:val="both"/>
        <w:rPr>
          <w:rFonts w:ascii="Arial" w:hAnsi="Arial" w:cs="Arial"/>
          <w:b/>
          <w:sz w:val="20"/>
          <w:szCs w:val="20"/>
          <w:highlight w:val="cyan"/>
        </w:rPr>
      </w:pPr>
    </w:p>
    <w:p w14:paraId="088D6C3E" w14:textId="77777777" w:rsidR="00284186" w:rsidRPr="0075361E" w:rsidRDefault="00284186" w:rsidP="00284186">
      <w:pPr>
        <w:pStyle w:val="Paragraphedeliste"/>
        <w:numPr>
          <w:ilvl w:val="0"/>
          <w:numId w:val="2"/>
        </w:numPr>
        <w:jc w:val="both"/>
        <w:rPr>
          <w:rFonts w:ascii="Arial" w:hAnsi="Arial" w:cs="Arial"/>
          <w:sz w:val="20"/>
          <w:szCs w:val="20"/>
        </w:rPr>
      </w:pPr>
      <w:r w:rsidRPr="0075361E">
        <w:rPr>
          <w:rFonts w:ascii="Arial" w:hAnsi="Arial" w:cs="Arial"/>
          <w:sz w:val="20"/>
          <w:szCs w:val="20"/>
        </w:rPr>
        <w:t xml:space="preserve">si </w:t>
      </w:r>
      <w:r w:rsidR="00152DD1">
        <w:rPr>
          <w:rFonts w:ascii="Arial" w:hAnsi="Arial" w:cs="Arial"/>
          <w:sz w:val="20"/>
          <w:szCs w:val="20"/>
        </w:rPr>
        <w:t xml:space="preserve">l’instrument présente </w:t>
      </w:r>
      <w:r w:rsidRPr="0075361E">
        <w:rPr>
          <w:rFonts w:ascii="Arial" w:hAnsi="Arial" w:cs="Arial"/>
          <w:sz w:val="20"/>
          <w:szCs w:val="20"/>
        </w:rPr>
        <w:t>un indice de réparabilité et si oui lequel</w:t>
      </w:r>
      <w:r w:rsidR="00152DD1">
        <w:rPr>
          <w:rFonts w:ascii="Arial" w:hAnsi="Arial" w:cs="Arial"/>
          <w:sz w:val="20"/>
          <w:szCs w:val="20"/>
        </w:rPr>
        <w:t>.</w:t>
      </w:r>
    </w:p>
    <w:p w14:paraId="347E47F0"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B9A8B9D" w14:textId="77777777" w:rsidR="00284186" w:rsidRPr="0075361E" w:rsidRDefault="00284186" w:rsidP="00284186">
      <w:pPr>
        <w:rPr>
          <w:rFonts w:ascii="Arial" w:hAnsi="Arial" w:cs="Arial"/>
          <w:sz w:val="20"/>
          <w:szCs w:val="20"/>
        </w:rPr>
      </w:pPr>
    </w:p>
    <w:p w14:paraId="22EB068A" w14:textId="77777777" w:rsidR="00284186" w:rsidRPr="0075361E" w:rsidRDefault="00921989" w:rsidP="00284186">
      <w:pPr>
        <w:rPr>
          <w:rFonts w:ascii="Arial" w:hAnsi="Arial" w:cs="Arial"/>
          <w:b/>
          <w:sz w:val="20"/>
          <w:szCs w:val="20"/>
        </w:rPr>
      </w:pPr>
      <w:r>
        <w:rPr>
          <w:rFonts w:ascii="Arial" w:hAnsi="Arial" w:cs="Arial"/>
          <w:b/>
          <w:sz w:val="20"/>
          <w:szCs w:val="20"/>
        </w:rPr>
        <w:lastRenderedPageBreak/>
        <w:t>6</w:t>
      </w:r>
      <w:r w:rsidR="00A22A18">
        <w:rPr>
          <w:rFonts w:ascii="Arial" w:hAnsi="Arial" w:cs="Arial"/>
          <w:b/>
          <w:sz w:val="20"/>
          <w:szCs w:val="20"/>
        </w:rPr>
        <w:t>.2</w:t>
      </w:r>
      <w:r w:rsidR="00152DD1">
        <w:rPr>
          <w:rFonts w:ascii="Arial" w:hAnsi="Arial" w:cs="Arial"/>
          <w:b/>
          <w:sz w:val="20"/>
          <w:szCs w:val="20"/>
        </w:rPr>
        <w:t xml:space="preserve">. </w:t>
      </w:r>
      <w:r w:rsidR="00284186" w:rsidRPr="0075361E">
        <w:rPr>
          <w:rFonts w:ascii="Arial" w:hAnsi="Arial" w:cs="Arial"/>
          <w:b/>
          <w:sz w:val="20"/>
          <w:szCs w:val="20"/>
        </w:rPr>
        <w:t>Au stade du transport et de la livraison</w:t>
      </w:r>
    </w:p>
    <w:p w14:paraId="2D66A364" w14:textId="77777777" w:rsidR="00284186"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152DD1">
        <w:rPr>
          <w:rFonts w:ascii="Arial" w:hAnsi="Arial" w:cs="Arial"/>
          <w:sz w:val="20"/>
          <w:szCs w:val="20"/>
        </w:rPr>
        <w:t xml:space="preserve">1. </w:t>
      </w:r>
      <w:r w:rsidR="00284186" w:rsidRPr="0075361E">
        <w:rPr>
          <w:rFonts w:ascii="Arial" w:hAnsi="Arial" w:cs="Arial"/>
          <w:sz w:val="20"/>
          <w:szCs w:val="20"/>
        </w:rPr>
        <w:t>Préciser notamment la localisation de l’usine de fabrication des instruments proposés.</w:t>
      </w:r>
    </w:p>
    <w:p w14:paraId="55970333"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D62AD7F" w14:textId="77777777" w:rsidR="008F5C31" w:rsidRDefault="008F5C31" w:rsidP="00152DD1">
      <w:pPr>
        <w:ind w:left="360"/>
        <w:jc w:val="both"/>
        <w:rPr>
          <w:rFonts w:ascii="Arial" w:hAnsi="Arial" w:cs="Arial"/>
          <w:b/>
          <w:sz w:val="20"/>
          <w:szCs w:val="20"/>
          <w:highlight w:val="cyan"/>
        </w:rPr>
      </w:pPr>
    </w:p>
    <w:p w14:paraId="6DA69F2D" w14:textId="77777777" w:rsidR="008D5B10" w:rsidRPr="0075361E" w:rsidRDefault="00921989" w:rsidP="008D5B10">
      <w:pPr>
        <w:jc w:val="both"/>
        <w:rPr>
          <w:rFonts w:ascii="Arial" w:hAnsi="Arial" w:cs="Arial"/>
          <w:sz w:val="20"/>
          <w:szCs w:val="20"/>
        </w:rPr>
      </w:pPr>
      <w:r>
        <w:rPr>
          <w:rFonts w:ascii="Arial" w:hAnsi="Arial" w:cs="Arial"/>
          <w:sz w:val="20"/>
          <w:szCs w:val="20"/>
        </w:rPr>
        <w:t>6</w:t>
      </w:r>
      <w:r w:rsidR="008D5B10">
        <w:rPr>
          <w:rFonts w:ascii="Arial" w:hAnsi="Arial" w:cs="Arial"/>
          <w:sz w:val="20"/>
          <w:szCs w:val="20"/>
        </w:rPr>
        <w:t xml:space="preserve">.2.2 </w:t>
      </w:r>
      <w:r w:rsidR="008D5B10" w:rsidRPr="0075361E">
        <w:rPr>
          <w:rFonts w:ascii="Arial" w:hAnsi="Arial" w:cs="Arial"/>
          <w:sz w:val="20"/>
          <w:szCs w:val="20"/>
        </w:rPr>
        <w:t>Décrire le circuit</w:t>
      </w:r>
      <w:r w:rsidR="004218E4">
        <w:rPr>
          <w:rFonts w:ascii="Arial" w:hAnsi="Arial" w:cs="Arial"/>
          <w:sz w:val="20"/>
          <w:szCs w:val="20"/>
        </w:rPr>
        <w:t xml:space="preserve">, les moyens et modalités </w:t>
      </w:r>
      <w:r w:rsidR="008D5B10" w:rsidRPr="0075361E">
        <w:rPr>
          <w:rFonts w:ascii="Arial" w:hAnsi="Arial" w:cs="Arial"/>
          <w:sz w:val="20"/>
          <w:szCs w:val="20"/>
        </w:rPr>
        <w:t xml:space="preserve">de livraison de l’instrument </w:t>
      </w:r>
      <w:r w:rsidR="004218E4">
        <w:rPr>
          <w:rFonts w:ascii="Arial" w:hAnsi="Arial" w:cs="Arial"/>
          <w:sz w:val="20"/>
          <w:szCs w:val="20"/>
        </w:rPr>
        <w:t xml:space="preserve">proposé </w:t>
      </w:r>
      <w:r w:rsidR="008D5B10" w:rsidRPr="0075361E">
        <w:rPr>
          <w:rFonts w:ascii="Arial" w:hAnsi="Arial" w:cs="Arial"/>
          <w:sz w:val="20"/>
          <w:szCs w:val="20"/>
        </w:rPr>
        <w:t>depuis son lieu de fabrication jusqu’au lieu de livraison et les moyens de transport utilisés.</w:t>
      </w:r>
    </w:p>
    <w:p w14:paraId="2C356A79" w14:textId="77777777" w:rsidR="008D5B10" w:rsidRPr="00207CCB" w:rsidRDefault="008D5B10" w:rsidP="008E4B6A">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84277CE" w14:textId="77777777" w:rsidR="008D5B10" w:rsidRPr="0075361E" w:rsidRDefault="008D5B10" w:rsidP="008E4B6A">
      <w:pPr>
        <w:jc w:val="both"/>
        <w:rPr>
          <w:rFonts w:ascii="Arial" w:hAnsi="Arial" w:cs="Arial"/>
          <w:b/>
          <w:sz w:val="20"/>
          <w:szCs w:val="20"/>
          <w:highlight w:val="cyan"/>
        </w:rPr>
      </w:pPr>
    </w:p>
    <w:p w14:paraId="48FAD721" w14:textId="77777777" w:rsidR="00152DD1" w:rsidRPr="0075361E" w:rsidRDefault="00921989" w:rsidP="00152DD1">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.3</w:t>
      </w:r>
      <w:r w:rsidR="00152DD1">
        <w:rPr>
          <w:rFonts w:ascii="Arial" w:hAnsi="Arial" w:cs="Arial"/>
          <w:sz w:val="20"/>
          <w:szCs w:val="20"/>
        </w:rPr>
        <w:t xml:space="preserve">. </w:t>
      </w:r>
      <w:r w:rsidR="00152DD1" w:rsidRPr="0075361E">
        <w:rPr>
          <w:rFonts w:ascii="Arial" w:hAnsi="Arial" w:cs="Arial"/>
          <w:sz w:val="20"/>
          <w:szCs w:val="20"/>
        </w:rPr>
        <w:t>Quel est l’impact carbone du transport entre le lieu de fabrication de l’instrument et son lieu de livraison à l’Inserm ?</w:t>
      </w:r>
    </w:p>
    <w:p w14:paraId="5A1BD6CB"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90C005C" w14:textId="77777777" w:rsidR="008D5B10" w:rsidRPr="0075361E" w:rsidRDefault="008D5B10" w:rsidP="00152DD1">
      <w:pPr>
        <w:ind w:left="360"/>
        <w:jc w:val="both"/>
        <w:rPr>
          <w:rFonts w:ascii="Arial" w:hAnsi="Arial" w:cs="Arial"/>
          <w:b/>
          <w:sz w:val="20"/>
          <w:szCs w:val="20"/>
          <w:highlight w:val="cyan"/>
        </w:rPr>
      </w:pPr>
    </w:p>
    <w:p w14:paraId="5C76C8B9" w14:textId="77777777" w:rsidR="00284186" w:rsidRPr="0075361E"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.4</w:t>
      </w:r>
      <w:r w:rsidR="00152DD1">
        <w:rPr>
          <w:rFonts w:ascii="Arial" w:hAnsi="Arial" w:cs="Arial"/>
          <w:sz w:val="20"/>
          <w:szCs w:val="20"/>
        </w:rPr>
        <w:t xml:space="preserve">. </w:t>
      </w:r>
      <w:r w:rsidR="00284186" w:rsidRPr="0075361E">
        <w:rPr>
          <w:rFonts w:ascii="Arial" w:hAnsi="Arial" w:cs="Arial"/>
          <w:sz w:val="20"/>
          <w:szCs w:val="20"/>
        </w:rPr>
        <w:t xml:space="preserve">Décrire les mesures prises par le soumissionnaire pour limiter l’impact environnemental des opérations de conditionnement </w:t>
      </w:r>
      <w:r w:rsidR="008F5C31">
        <w:rPr>
          <w:rFonts w:ascii="Arial" w:hAnsi="Arial" w:cs="Arial"/>
          <w:sz w:val="20"/>
          <w:szCs w:val="20"/>
        </w:rPr>
        <w:t>et d’emballage</w:t>
      </w:r>
      <w:r w:rsidR="00284186" w:rsidRPr="0075361E">
        <w:rPr>
          <w:rFonts w:ascii="Arial" w:hAnsi="Arial" w:cs="Arial"/>
          <w:sz w:val="20"/>
          <w:szCs w:val="20"/>
        </w:rPr>
        <w:t xml:space="preserve"> (types d’emballage</w:t>
      </w:r>
      <w:r w:rsidR="006C25E0">
        <w:rPr>
          <w:rFonts w:ascii="Arial" w:hAnsi="Arial" w:cs="Arial"/>
          <w:sz w:val="20"/>
          <w:szCs w:val="20"/>
        </w:rPr>
        <w:t xml:space="preserve"> utilisés</w:t>
      </w:r>
      <w:r w:rsidR="00284186" w:rsidRPr="0075361E">
        <w:rPr>
          <w:rFonts w:ascii="Arial" w:hAnsi="Arial" w:cs="Arial"/>
          <w:sz w:val="20"/>
          <w:szCs w:val="20"/>
        </w:rPr>
        <w:t xml:space="preserve">, </w:t>
      </w:r>
      <w:r w:rsidR="006C25E0">
        <w:rPr>
          <w:rFonts w:ascii="Arial" w:hAnsi="Arial" w:cs="Arial"/>
          <w:sz w:val="20"/>
          <w:szCs w:val="20"/>
        </w:rPr>
        <w:t xml:space="preserve">modalités de </w:t>
      </w:r>
      <w:r w:rsidR="00284186" w:rsidRPr="0075361E">
        <w:rPr>
          <w:rFonts w:ascii="Arial" w:hAnsi="Arial" w:cs="Arial"/>
          <w:sz w:val="20"/>
          <w:szCs w:val="20"/>
        </w:rPr>
        <w:t xml:space="preserve">reprise et </w:t>
      </w:r>
      <w:r w:rsidR="006C25E0">
        <w:rPr>
          <w:rFonts w:ascii="Arial" w:hAnsi="Arial" w:cs="Arial"/>
          <w:sz w:val="20"/>
          <w:szCs w:val="20"/>
        </w:rPr>
        <w:t xml:space="preserve">de </w:t>
      </w:r>
      <w:r w:rsidR="00284186" w:rsidRPr="0075361E">
        <w:rPr>
          <w:rFonts w:ascii="Arial" w:hAnsi="Arial" w:cs="Arial"/>
          <w:sz w:val="20"/>
          <w:szCs w:val="20"/>
        </w:rPr>
        <w:t>recyclage des emballages,</w:t>
      </w:r>
      <w:r w:rsidR="006C25E0">
        <w:rPr>
          <w:rFonts w:ascii="Arial" w:hAnsi="Arial" w:cs="Arial"/>
          <w:sz w:val="20"/>
          <w:szCs w:val="20"/>
        </w:rPr>
        <w:t xml:space="preserve"> etc.</w:t>
      </w:r>
      <w:r w:rsidR="00284186" w:rsidRPr="0075361E">
        <w:rPr>
          <w:rFonts w:ascii="Arial" w:hAnsi="Arial" w:cs="Arial"/>
          <w:sz w:val="20"/>
          <w:szCs w:val="20"/>
        </w:rPr>
        <w:t>).</w:t>
      </w:r>
    </w:p>
    <w:p w14:paraId="53FF526C"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509E4AF" w14:textId="77777777" w:rsidR="00284186" w:rsidRPr="0075361E" w:rsidRDefault="00284186" w:rsidP="00284186">
      <w:pPr>
        <w:rPr>
          <w:rFonts w:ascii="Arial" w:hAnsi="Arial" w:cs="Arial"/>
          <w:sz w:val="20"/>
          <w:szCs w:val="20"/>
        </w:rPr>
      </w:pPr>
    </w:p>
    <w:p w14:paraId="6796D32E"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.3</w:t>
      </w:r>
      <w:r w:rsidR="00152DD1">
        <w:rPr>
          <w:rFonts w:ascii="Arial" w:hAnsi="Arial" w:cs="Arial"/>
          <w:b/>
          <w:sz w:val="20"/>
          <w:szCs w:val="20"/>
        </w:rPr>
        <w:t>.</w:t>
      </w:r>
      <w:r w:rsidR="00284186" w:rsidRPr="0075361E">
        <w:rPr>
          <w:rFonts w:ascii="Arial" w:hAnsi="Arial" w:cs="Arial"/>
          <w:b/>
          <w:sz w:val="20"/>
          <w:szCs w:val="20"/>
        </w:rPr>
        <w:t xml:space="preserve"> Au stade de l’installation </w:t>
      </w:r>
      <w:r w:rsidR="00152DD1">
        <w:rPr>
          <w:rFonts w:ascii="Arial" w:hAnsi="Arial" w:cs="Arial"/>
          <w:b/>
          <w:sz w:val="20"/>
          <w:szCs w:val="20"/>
        </w:rPr>
        <w:t>puis</w:t>
      </w:r>
      <w:r w:rsidR="00284186" w:rsidRPr="0075361E">
        <w:rPr>
          <w:rFonts w:ascii="Arial" w:hAnsi="Arial" w:cs="Arial"/>
          <w:b/>
          <w:sz w:val="20"/>
          <w:szCs w:val="20"/>
        </w:rPr>
        <w:t xml:space="preserve"> de la maintenance</w:t>
      </w:r>
    </w:p>
    <w:p w14:paraId="2030821A"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prises par le soumissionnaire pour limiter l’impact environnemental des opérations d’installation puis de maintenance de l’instrument proposé (</w:t>
      </w:r>
      <w:r w:rsidR="008F5C31">
        <w:rPr>
          <w:rFonts w:ascii="Arial" w:hAnsi="Arial" w:cs="Arial"/>
          <w:sz w:val="20"/>
          <w:szCs w:val="20"/>
        </w:rPr>
        <w:t xml:space="preserve">ex : </w:t>
      </w:r>
      <w:r w:rsidRPr="0075361E">
        <w:rPr>
          <w:rFonts w:ascii="Arial" w:hAnsi="Arial" w:cs="Arial"/>
          <w:sz w:val="20"/>
          <w:szCs w:val="20"/>
        </w:rPr>
        <w:t>moyens de déplacement des ingénieurs et techniciens, etc.).</w:t>
      </w:r>
    </w:p>
    <w:p w14:paraId="7FFBD29E"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ACBF9EC" w14:textId="77777777" w:rsidR="00284186" w:rsidRPr="0075361E" w:rsidRDefault="00284186" w:rsidP="00284186">
      <w:pPr>
        <w:rPr>
          <w:rFonts w:ascii="Arial" w:hAnsi="Arial" w:cs="Arial"/>
          <w:sz w:val="20"/>
          <w:szCs w:val="20"/>
        </w:rPr>
      </w:pPr>
    </w:p>
    <w:p w14:paraId="7E3FBCC1"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.4.</w:t>
      </w:r>
      <w:r w:rsidR="00284186" w:rsidRPr="0075361E">
        <w:rPr>
          <w:rFonts w:ascii="Arial" w:hAnsi="Arial" w:cs="Arial"/>
          <w:b/>
          <w:sz w:val="20"/>
          <w:szCs w:val="20"/>
        </w:rPr>
        <w:t xml:space="preserve"> En fin de vie</w:t>
      </w:r>
    </w:p>
    <w:p w14:paraId="6E393936"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proposées par le soumissionnaire afin de limiter l’impact environnemental de l’instrument vendu arrivé en fin d’utilisation ou fin de vie (condition de reprise, reconditionnement, recyclage, etc.)</w:t>
      </w:r>
      <w:r w:rsidR="000C5414">
        <w:rPr>
          <w:rFonts w:ascii="Arial" w:hAnsi="Arial" w:cs="Arial"/>
          <w:sz w:val="20"/>
          <w:szCs w:val="20"/>
        </w:rPr>
        <w:t>. Préciser les conditions de reprise proposées pour un matériel de plus de 10 ans qui n’est plus maintenu.</w:t>
      </w:r>
    </w:p>
    <w:p w14:paraId="2454CB9F"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414681A" w14:textId="25B3AC34" w:rsidR="00284186" w:rsidRDefault="00284186" w:rsidP="00284186">
      <w:pPr>
        <w:rPr>
          <w:rFonts w:ascii="Arial" w:hAnsi="Arial" w:cs="Arial"/>
          <w:sz w:val="20"/>
          <w:szCs w:val="20"/>
        </w:rPr>
      </w:pPr>
    </w:p>
    <w:p w14:paraId="755D2F2F" w14:textId="030B2F1D" w:rsidR="00CA68B3" w:rsidRPr="0075361E" w:rsidRDefault="00CA68B3" w:rsidP="00CA68B3">
      <w:pPr>
        <w:rPr>
          <w:rFonts w:ascii="Arial" w:hAnsi="Arial" w:cs="Arial"/>
          <w:b/>
          <w:sz w:val="20"/>
          <w:szCs w:val="20"/>
        </w:rPr>
      </w:pPr>
      <w:r>
        <w:rPr>
          <w:rFonts w:ascii="Arial" w:hAnsi="Arial" w:cs="Arial"/>
          <w:b/>
          <w:sz w:val="20"/>
          <w:szCs w:val="20"/>
        </w:rPr>
        <w:t>6.5.</w:t>
      </w:r>
      <w:r w:rsidRPr="0075361E">
        <w:rPr>
          <w:rFonts w:ascii="Arial" w:hAnsi="Arial" w:cs="Arial"/>
          <w:b/>
          <w:sz w:val="20"/>
          <w:szCs w:val="20"/>
        </w:rPr>
        <w:t xml:space="preserve"> </w:t>
      </w:r>
      <w:r w:rsidR="00272D87">
        <w:rPr>
          <w:rFonts w:ascii="Arial" w:hAnsi="Arial" w:cs="Arial"/>
          <w:b/>
          <w:sz w:val="20"/>
          <w:szCs w:val="20"/>
        </w:rPr>
        <w:t>Label RSE, normes et certifications</w:t>
      </w:r>
    </w:p>
    <w:p w14:paraId="12E8022E" w14:textId="2BDCAD67" w:rsidR="00CA68B3" w:rsidRPr="0075361E" w:rsidRDefault="00CA68B3" w:rsidP="00CA68B3">
      <w:pPr>
        <w:jc w:val="both"/>
        <w:rPr>
          <w:rFonts w:ascii="Arial" w:hAnsi="Arial" w:cs="Arial"/>
          <w:sz w:val="20"/>
          <w:szCs w:val="20"/>
        </w:rPr>
      </w:pPr>
      <w:r>
        <w:rPr>
          <w:rFonts w:ascii="Arial" w:hAnsi="Arial" w:cs="Arial"/>
          <w:sz w:val="20"/>
          <w:szCs w:val="20"/>
        </w:rPr>
        <w:t xml:space="preserve">Décrire les </w:t>
      </w:r>
      <w:r w:rsidR="00272D87">
        <w:rPr>
          <w:rFonts w:ascii="Arial" w:hAnsi="Arial" w:cs="Arial"/>
          <w:sz w:val="20"/>
          <w:szCs w:val="20"/>
        </w:rPr>
        <w:t>labels, normes et certifications environnementales dont dispose le soumissionnaire</w:t>
      </w:r>
    </w:p>
    <w:p w14:paraId="69A86BF6" w14:textId="77777777" w:rsidR="00CA68B3" w:rsidRPr="00207CCB" w:rsidRDefault="00CA68B3" w:rsidP="00CA68B3">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8E21590" w14:textId="77777777" w:rsidR="00CA68B3" w:rsidRDefault="00CA68B3" w:rsidP="00284186">
      <w:pPr>
        <w:rPr>
          <w:rFonts w:ascii="Arial" w:hAnsi="Arial" w:cs="Arial"/>
          <w:sz w:val="20"/>
          <w:szCs w:val="20"/>
        </w:rPr>
      </w:pPr>
    </w:p>
    <w:p w14:paraId="7DEAA960" w14:textId="77777777" w:rsidR="00460687" w:rsidRPr="0075361E" w:rsidRDefault="00460687" w:rsidP="00284186">
      <w:pPr>
        <w:rPr>
          <w:rFonts w:ascii="Arial" w:hAnsi="Arial" w:cs="Arial"/>
          <w:sz w:val="20"/>
          <w:szCs w:val="20"/>
        </w:rPr>
      </w:pPr>
    </w:p>
    <w:p w14:paraId="2E70B259" w14:textId="77777777" w:rsidR="00284186" w:rsidRPr="0032097A" w:rsidRDefault="000E6FE1"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both"/>
        <w:rPr>
          <w:rFonts w:ascii="Arial" w:hAnsi="Arial" w:cs="Arial"/>
          <w:b/>
          <w:color w:val="FFFFFF" w:themeColor="background1"/>
          <w:sz w:val="24"/>
          <w:szCs w:val="24"/>
        </w:rPr>
      </w:pPr>
      <w:bookmarkStart w:id="7" w:name="_Toc111194214"/>
      <w:r w:rsidRPr="0032097A">
        <w:rPr>
          <w:rFonts w:ascii="Arial" w:hAnsi="Arial" w:cs="Arial"/>
          <w:b/>
          <w:color w:val="FFFFFF" w:themeColor="background1"/>
          <w:sz w:val="24"/>
          <w:szCs w:val="24"/>
        </w:rPr>
        <w:lastRenderedPageBreak/>
        <w:t>Mesures prises par le soumissionnaire en faveur de sa responsabilité sociétale en lien dir</w:t>
      </w:r>
      <w:r w:rsidR="00E41CA2" w:rsidRPr="0032097A">
        <w:rPr>
          <w:rFonts w:ascii="Arial" w:hAnsi="Arial" w:cs="Arial"/>
          <w:b/>
          <w:color w:val="FFFFFF" w:themeColor="background1"/>
          <w:sz w:val="24"/>
          <w:szCs w:val="24"/>
        </w:rPr>
        <w:t>ect avec l’exécution du marché.</w:t>
      </w:r>
      <w:bookmarkEnd w:id="7"/>
    </w:p>
    <w:p w14:paraId="3476DE85"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4F435428"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Il précise également les moyens de restitution et de contrôle de l’information qu’il propose</w:t>
      </w:r>
      <w:r w:rsidR="000E6FE1">
        <w:rPr>
          <w:rFonts w:ascii="Arial" w:hAnsi="Arial" w:cs="Arial"/>
          <w:sz w:val="20"/>
          <w:szCs w:val="20"/>
        </w:rPr>
        <w:t xml:space="preserve"> à l’Inserm</w:t>
      </w:r>
      <w:r w:rsidRPr="0075361E">
        <w:rPr>
          <w:rFonts w:ascii="Arial" w:hAnsi="Arial" w:cs="Arial"/>
          <w:sz w:val="20"/>
          <w:szCs w:val="20"/>
        </w:rPr>
        <w:t>.</w:t>
      </w:r>
    </w:p>
    <w:p w14:paraId="65005314" w14:textId="77777777" w:rsidR="000E6FE1" w:rsidRPr="0075361E" w:rsidRDefault="000E6FE1" w:rsidP="000E6FE1">
      <w:pPr>
        <w:ind w:left="36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8800A38" w14:textId="77777777" w:rsidR="00A30B35" w:rsidRDefault="00A30B35">
      <w:pPr>
        <w:rPr>
          <w:rFonts w:ascii="Arial" w:hAnsi="Arial" w:cs="Arial"/>
          <w:b/>
        </w:rPr>
      </w:pPr>
      <w:r>
        <w:rPr>
          <w:rFonts w:ascii="Arial" w:hAnsi="Arial" w:cs="Arial"/>
          <w:b/>
        </w:rPr>
        <w:br w:type="page"/>
      </w:r>
    </w:p>
    <w:p w14:paraId="4314EC06" w14:textId="77777777" w:rsidR="00A34E2A" w:rsidRDefault="00A34E2A" w:rsidP="00A30B35">
      <w:pPr>
        <w:jc w:val="both"/>
        <w:rPr>
          <w:rFonts w:ascii="Arial" w:hAnsi="Arial" w:cs="Arial"/>
          <w:b/>
        </w:rPr>
      </w:pPr>
    </w:p>
    <w:p w14:paraId="14AF6851" w14:textId="77777777" w:rsidR="00A07748" w:rsidRPr="0032097A" w:rsidRDefault="00A07748"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8" w:name="_Toc111194215"/>
      <w:r w:rsidRPr="0032097A">
        <w:rPr>
          <w:rFonts w:ascii="Arial" w:hAnsi="Arial" w:cs="Arial"/>
          <w:b/>
          <w:color w:val="FFFFFF" w:themeColor="background1"/>
          <w:sz w:val="24"/>
          <w:szCs w:val="24"/>
        </w:rPr>
        <w:t>Délais d’exécution contractuels</w:t>
      </w:r>
      <w:bookmarkEnd w:id="8"/>
    </w:p>
    <w:p w14:paraId="28419F81" w14:textId="77777777" w:rsidR="00A07748" w:rsidRPr="0075361E"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.1</w:t>
      </w:r>
      <w:r w:rsidR="00A07748">
        <w:rPr>
          <w:rFonts w:ascii="Arial" w:hAnsi="Arial" w:cs="Arial"/>
          <w:sz w:val="20"/>
          <w:szCs w:val="20"/>
        </w:rPr>
        <w:t xml:space="preserve">. </w:t>
      </w:r>
      <w:r w:rsidR="00A07748" w:rsidRPr="0075361E">
        <w:rPr>
          <w:rFonts w:ascii="Arial" w:hAnsi="Arial" w:cs="Arial"/>
          <w:sz w:val="20"/>
          <w:szCs w:val="20"/>
        </w:rPr>
        <w:t>Le délai de livraison maximum sur lequel le soumissionnaire s’engage à compter de la notification du marché est de</w:t>
      </w:r>
      <w:r w:rsidR="00A07748">
        <w:rPr>
          <w:rFonts w:ascii="Arial" w:hAnsi="Arial" w:cs="Arial"/>
          <w:sz w:val="20"/>
          <w:szCs w:val="20"/>
        </w:rPr>
        <w:t> :</w:t>
      </w:r>
    </w:p>
    <w:p w14:paraId="7890D48D" w14:textId="77777777" w:rsidR="00A07748" w:rsidRPr="0075361E" w:rsidRDefault="00A07748" w:rsidP="00A22A18">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…………………semaines</w:t>
      </w:r>
    </w:p>
    <w:p w14:paraId="67372A5E" w14:textId="77777777"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2</w:t>
      </w:r>
      <w:r w:rsidR="00A07748">
        <w:rPr>
          <w:rFonts w:ascii="Arial" w:hAnsi="Arial" w:cs="Arial"/>
          <w:sz w:val="20"/>
          <w:szCs w:val="20"/>
        </w:rPr>
        <w:t>. Indiquer le délai maximum en jours ouvrés entre la livraison et le début de l’installation.</w:t>
      </w:r>
    </w:p>
    <w:p w14:paraId="4A614FCF" w14:textId="77777777" w:rsidR="00A07748" w:rsidRDefault="00A07748" w:rsidP="00A22A18">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23F951D" w14:textId="77777777"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3</w:t>
      </w:r>
      <w:r w:rsidR="00A07748">
        <w:rPr>
          <w:rFonts w:ascii="Arial" w:hAnsi="Arial" w:cs="Arial"/>
          <w:sz w:val="20"/>
          <w:szCs w:val="20"/>
        </w:rPr>
        <w:t>. Indiquer le délai maximum en jours ouvrés entre le début de l’installation et la mise en ordre de marche.</w:t>
      </w:r>
    </w:p>
    <w:p w14:paraId="2C483601" w14:textId="77777777" w:rsidR="00A07748" w:rsidRDefault="00A07748" w:rsidP="00A22A18">
      <w:pPr>
        <w:jc w:val="both"/>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94C8E3E" w14:textId="77777777"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4</w:t>
      </w:r>
      <w:r w:rsidR="00A07748">
        <w:rPr>
          <w:rFonts w:ascii="Arial" w:hAnsi="Arial" w:cs="Arial"/>
          <w:sz w:val="20"/>
          <w:szCs w:val="20"/>
        </w:rPr>
        <w:t>. Indiquer le délai maximum entre le la mise en ordre de marche et le début de la formation à l’utilisation</w:t>
      </w:r>
    </w:p>
    <w:p w14:paraId="38F9BE1C" w14:textId="77777777" w:rsidR="00A07748" w:rsidRDefault="00A07748" w:rsidP="00A07748">
      <w:pPr>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FFF0CFD" w14:textId="77777777" w:rsidR="00A010DD" w:rsidRDefault="00A010DD" w:rsidP="00597C54">
      <w:pPr>
        <w:spacing w:after="3" w:line="265" w:lineRule="auto"/>
        <w:jc w:val="both"/>
        <w:rPr>
          <w:rFonts w:ascii="Arial Narrow" w:eastAsia="Arial Unicode MS" w:hAnsi="Arial Narrow" w:cs="Arial Unicode MS"/>
        </w:rPr>
      </w:pPr>
    </w:p>
    <w:p w14:paraId="56A2376D" w14:textId="77777777" w:rsidR="00F43513" w:rsidRDefault="00F43513" w:rsidP="00597C54">
      <w:pPr>
        <w:spacing w:after="3" w:line="265" w:lineRule="auto"/>
        <w:jc w:val="both"/>
        <w:rPr>
          <w:rFonts w:ascii="Arial Narrow" w:eastAsia="Arial Unicode MS" w:hAnsi="Arial Narrow" w:cs="Arial Unicode MS"/>
        </w:rPr>
      </w:pPr>
    </w:p>
    <w:p w14:paraId="2835318F" w14:textId="77777777" w:rsidR="00F43513" w:rsidRDefault="00F43513" w:rsidP="00F43513">
      <w:pPr>
        <w:jc w:val="both"/>
        <w:rPr>
          <w:rFonts w:ascii="Arial" w:hAnsi="Arial" w:cs="Arial"/>
          <w:b/>
        </w:rPr>
      </w:pPr>
    </w:p>
    <w:p w14:paraId="1BBAF013" w14:textId="77777777" w:rsidR="00F43513" w:rsidRPr="0032097A" w:rsidRDefault="00F43513"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9" w:name="_Toc111194216"/>
      <w:r w:rsidRPr="0032097A">
        <w:rPr>
          <w:rFonts w:ascii="Arial" w:hAnsi="Arial" w:cs="Arial"/>
          <w:b/>
          <w:color w:val="FFFFFF" w:themeColor="background1"/>
          <w:sz w:val="24"/>
          <w:szCs w:val="24"/>
        </w:rPr>
        <w:t>Coûts éventuels post-période de garantie</w:t>
      </w:r>
      <w:bookmarkEnd w:id="9"/>
    </w:p>
    <w:p w14:paraId="6D98DA6C" w14:textId="77777777" w:rsidR="00F43513" w:rsidRPr="0075361E" w:rsidRDefault="00F43513" w:rsidP="00F43513">
      <w:pPr>
        <w:jc w:val="both"/>
        <w:rPr>
          <w:rFonts w:ascii="Arial" w:hAnsi="Arial" w:cs="Arial"/>
          <w:sz w:val="20"/>
          <w:szCs w:val="20"/>
        </w:rPr>
      </w:pPr>
      <w:r>
        <w:rPr>
          <w:rFonts w:ascii="Arial" w:hAnsi="Arial" w:cs="Arial"/>
          <w:sz w:val="20"/>
          <w:szCs w:val="20"/>
        </w:rPr>
        <w:t>9.1. Quels sont les différents contrats de maintenance proposés par le soumissionnaire à l’issue de la période de garantie et leur coût</w:t>
      </w:r>
      <w:r w:rsidR="00036FCD">
        <w:rPr>
          <w:rFonts w:ascii="Arial" w:hAnsi="Arial" w:cs="Arial"/>
          <w:sz w:val="20"/>
          <w:szCs w:val="20"/>
        </w:rPr>
        <w:t xml:space="preserve"> respectif ?</w:t>
      </w:r>
    </w:p>
    <w:p w14:paraId="1C00530E" w14:textId="77777777" w:rsidR="00F43513" w:rsidRDefault="00F43513" w:rsidP="00F43513">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37EF044" w14:textId="77777777" w:rsidR="00036FCD" w:rsidRPr="0075361E" w:rsidRDefault="00036FCD" w:rsidP="00F43513">
      <w:pPr>
        <w:jc w:val="both"/>
        <w:rPr>
          <w:rFonts w:ascii="Arial" w:hAnsi="Arial" w:cs="Arial"/>
          <w:b/>
          <w:sz w:val="20"/>
          <w:szCs w:val="20"/>
          <w:highlight w:val="cyan"/>
        </w:rPr>
      </w:pPr>
    </w:p>
    <w:p w14:paraId="47D432AD" w14:textId="77777777" w:rsidR="00F43513" w:rsidRDefault="00036FCD" w:rsidP="00F43513">
      <w:pPr>
        <w:jc w:val="both"/>
        <w:rPr>
          <w:rFonts w:ascii="Arial" w:hAnsi="Arial" w:cs="Arial"/>
          <w:sz w:val="20"/>
          <w:szCs w:val="20"/>
        </w:rPr>
      </w:pPr>
      <w:r>
        <w:rPr>
          <w:rFonts w:ascii="Arial" w:hAnsi="Arial" w:cs="Arial"/>
          <w:sz w:val="20"/>
          <w:szCs w:val="20"/>
        </w:rPr>
        <w:t>9</w:t>
      </w:r>
      <w:r w:rsidR="00F43513">
        <w:rPr>
          <w:rFonts w:ascii="Arial" w:hAnsi="Arial" w:cs="Arial"/>
          <w:sz w:val="20"/>
          <w:szCs w:val="20"/>
        </w:rPr>
        <w:t xml:space="preserve">.2. </w:t>
      </w:r>
      <w:r>
        <w:rPr>
          <w:rFonts w:ascii="Arial" w:hAnsi="Arial" w:cs="Arial"/>
          <w:sz w:val="20"/>
          <w:szCs w:val="20"/>
        </w:rPr>
        <w:t>Quel sont les coûts du service après-vente hors période de garantie et souscription d’un contrat de maintenance (main d’œuvre, déplacement, principales pièces détachées, mise à jour logicielle, etc.)</w:t>
      </w:r>
    </w:p>
    <w:p w14:paraId="32A8E5C0" w14:textId="77777777" w:rsidR="00F43513" w:rsidRDefault="00F43513" w:rsidP="00F43513">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482B47E" w14:textId="77777777" w:rsidR="00F43513" w:rsidRDefault="00F43513" w:rsidP="00F43513">
      <w:pPr>
        <w:spacing w:after="3" w:line="265" w:lineRule="auto"/>
        <w:jc w:val="both"/>
        <w:rPr>
          <w:rFonts w:ascii="Arial Narrow" w:eastAsia="Arial Unicode MS" w:hAnsi="Arial Narrow" w:cs="Arial Unicode MS"/>
        </w:rPr>
      </w:pPr>
    </w:p>
    <w:p w14:paraId="75531306" w14:textId="77777777" w:rsidR="004A14DD" w:rsidRDefault="004A14DD" w:rsidP="00F43513">
      <w:pPr>
        <w:spacing w:after="3" w:line="265" w:lineRule="auto"/>
        <w:jc w:val="both"/>
        <w:rPr>
          <w:rFonts w:ascii="Arial Narrow" w:eastAsia="Arial Unicode MS" w:hAnsi="Arial Narrow" w:cs="Arial Unicode MS"/>
        </w:rPr>
      </w:pPr>
    </w:p>
    <w:p w14:paraId="0F0DB170" w14:textId="77777777" w:rsidR="004A14DD" w:rsidRDefault="004A14DD" w:rsidP="00F43513">
      <w:pPr>
        <w:spacing w:after="3" w:line="265" w:lineRule="auto"/>
        <w:jc w:val="both"/>
        <w:rPr>
          <w:rFonts w:ascii="Arial Narrow" w:eastAsia="Arial Unicode MS" w:hAnsi="Arial Narrow" w:cs="Arial Unicode MS"/>
        </w:rPr>
      </w:pPr>
    </w:p>
    <w:p w14:paraId="1B5CCAAA" w14:textId="77777777" w:rsidR="004A14DD" w:rsidRDefault="004A14DD" w:rsidP="00F43513">
      <w:pPr>
        <w:spacing w:after="3" w:line="265" w:lineRule="auto"/>
        <w:jc w:val="both"/>
        <w:rPr>
          <w:rFonts w:ascii="Arial Narrow" w:eastAsia="Arial Unicode MS" w:hAnsi="Arial Narrow" w:cs="Arial Unicode MS"/>
        </w:rPr>
      </w:pPr>
    </w:p>
    <w:p w14:paraId="51D79F58" w14:textId="77777777" w:rsidR="004A14DD" w:rsidRDefault="004A14DD" w:rsidP="00F43513">
      <w:pPr>
        <w:spacing w:after="3" w:line="265" w:lineRule="auto"/>
        <w:jc w:val="both"/>
        <w:rPr>
          <w:rFonts w:ascii="Arial Narrow" w:eastAsia="Arial Unicode MS" w:hAnsi="Arial Narrow" w:cs="Arial Unicode MS"/>
        </w:rPr>
      </w:pPr>
    </w:p>
    <w:p w14:paraId="5808C6AA" w14:textId="77777777" w:rsidR="004A14DD" w:rsidRDefault="004A14DD" w:rsidP="00F43513">
      <w:pPr>
        <w:spacing w:after="3" w:line="265" w:lineRule="auto"/>
        <w:jc w:val="both"/>
        <w:rPr>
          <w:rFonts w:ascii="Arial Narrow" w:eastAsia="Arial Unicode MS" w:hAnsi="Arial Narrow" w:cs="Arial Unicode MS"/>
        </w:rPr>
      </w:pPr>
    </w:p>
    <w:p w14:paraId="63BA3D79" w14:textId="77777777" w:rsidR="004A14DD" w:rsidRDefault="004A14DD" w:rsidP="00F43513">
      <w:pPr>
        <w:spacing w:after="3" w:line="265" w:lineRule="auto"/>
        <w:jc w:val="both"/>
        <w:rPr>
          <w:rFonts w:ascii="Arial Narrow" w:eastAsia="Arial Unicode MS" w:hAnsi="Arial Narrow" w:cs="Arial Unicode MS"/>
        </w:rPr>
      </w:pPr>
    </w:p>
    <w:p w14:paraId="7AD5435D" w14:textId="77777777"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p w14:paraId="66DFE60D" w14:textId="77777777" w:rsidR="00F43513" w:rsidRPr="00597C54" w:rsidRDefault="00F43513" w:rsidP="00597C54">
      <w:pPr>
        <w:spacing w:after="3" w:line="265" w:lineRule="auto"/>
        <w:jc w:val="both"/>
        <w:rPr>
          <w:rFonts w:ascii="Arial Narrow" w:eastAsia="Arial Unicode MS" w:hAnsi="Arial Narrow" w:cs="Arial Unicode MS"/>
        </w:rPr>
      </w:pPr>
    </w:p>
    <w:sectPr w:rsidR="00F43513" w:rsidRPr="00597C54" w:rsidSect="000608C1">
      <w:footerReference w:type="default" r:id="rId11"/>
      <w:headerReference w:type="first" r:id="rId12"/>
      <w:type w:val="continuous"/>
      <w:pgSz w:w="11920" w:h="16840"/>
      <w:pgMar w:top="1738" w:right="1412" w:bottom="932" w:left="1585"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F1A0F" w14:textId="77777777" w:rsidR="0065643D" w:rsidRDefault="0065643D" w:rsidP="00DB3102">
      <w:pPr>
        <w:spacing w:after="0" w:line="240" w:lineRule="auto"/>
      </w:pPr>
      <w:r>
        <w:separator/>
      </w:r>
    </w:p>
  </w:endnote>
  <w:endnote w:type="continuationSeparator" w:id="0">
    <w:p w14:paraId="5FD0B975" w14:textId="77777777" w:rsidR="0065643D" w:rsidRDefault="0065643D"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BA1CD" w14:textId="77777777" w:rsidR="00597C54" w:rsidRPr="00597C54" w:rsidRDefault="00597C54">
    <w:pPr>
      <w:pStyle w:val="Pieddepage"/>
      <w:rPr>
        <w:rFonts w:ascii="Arial" w:hAnsi="Arial" w:cs="Arial"/>
        <w:sz w:val="16"/>
        <w:szCs w:val="16"/>
      </w:rPr>
    </w:pPr>
    <w:r w:rsidRPr="00597C54">
      <w:rPr>
        <w:rFonts w:ascii="Arial" w:hAnsi="Arial" w:cs="Arial"/>
        <w:sz w:val="16"/>
        <w:szCs w:val="16"/>
      </w:rPr>
      <w:t>Cadre de réponse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1F03B" w14:textId="77777777" w:rsidR="0065643D" w:rsidRDefault="0065643D" w:rsidP="00DB3102">
      <w:pPr>
        <w:spacing w:after="0" w:line="240" w:lineRule="auto"/>
      </w:pPr>
      <w:r>
        <w:separator/>
      </w:r>
    </w:p>
  </w:footnote>
  <w:footnote w:type="continuationSeparator" w:id="0">
    <w:p w14:paraId="0B83F126" w14:textId="77777777" w:rsidR="0065643D" w:rsidRDefault="0065643D" w:rsidP="00DB3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DAF84" w14:textId="77777777" w:rsidR="00284186" w:rsidRDefault="00284186">
    <w:pPr>
      <w:pStyle w:val="En-tte"/>
    </w:pPr>
    <w:r>
      <w:rPr>
        <w:noProof/>
      </w:rPr>
      <w:drawing>
        <wp:anchor distT="0" distB="0" distL="114300" distR="114300" simplePos="0" relativeHeight="251659264" behindDoc="1" locked="0" layoutInCell="1" allowOverlap="1" wp14:anchorId="43FDA84A" wp14:editId="752DFB6B">
          <wp:simplePos x="0" y="0"/>
          <wp:positionH relativeFrom="column">
            <wp:posOffset>-527362</wp:posOffset>
          </wp:positionH>
          <wp:positionV relativeFrom="paragraph">
            <wp:posOffset>-319588</wp:posOffset>
          </wp:positionV>
          <wp:extent cx="6842125" cy="12573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212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533565" w14:textId="77777777" w:rsidR="00284186" w:rsidRDefault="00284186">
    <w:pPr>
      <w:pStyle w:val="En-tte"/>
    </w:pPr>
  </w:p>
  <w:p w14:paraId="70342061" w14:textId="77777777" w:rsidR="00284186" w:rsidRDefault="00284186">
    <w:pPr>
      <w:pStyle w:val="En-tte"/>
    </w:pPr>
  </w:p>
  <w:p w14:paraId="1ACB2E64" w14:textId="77777777" w:rsidR="00284186" w:rsidRDefault="00152DD1" w:rsidP="00152DD1">
    <w:pPr>
      <w:pStyle w:val="En-tte"/>
      <w:tabs>
        <w:tab w:val="clear" w:pos="4536"/>
        <w:tab w:val="clear" w:pos="9072"/>
        <w:tab w:val="left" w:pos="7462"/>
      </w:tabs>
    </w:pPr>
    <w:r>
      <w:tab/>
    </w:r>
  </w:p>
  <w:p w14:paraId="7FBF68CC" w14:textId="77777777" w:rsidR="00152DD1" w:rsidRDefault="00152DD1" w:rsidP="00152DD1">
    <w:pPr>
      <w:pStyle w:val="En-tte"/>
      <w:tabs>
        <w:tab w:val="clear" w:pos="4536"/>
        <w:tab w:val="clear" w:pos="9072"/>
        <w:tab w:val="left" w:pos="7462"/>
      </w:tabs>
    </w:pPr>
  </w:p>
  <w:p w14:paraId="6D245C55" w14:textId="77777777" w:rsidR="00284186" w:rsidRDefault="002841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27201839">
    <w:abstractNumId w:val="1"/>
  </w:num>
  <w:num w:numId="2" w16cid:durableId="1781290402">
    <w:abstractNumId w:val="0"/>
  </w:num>
  <w:num w:numId="3" w16cid:durableId="2060276500">
    <w:abstractNumId w:val="3"/>
  </w:num>
  <w:num w:numId="4" w16cid:durableId="782502873">
    <w:abstractNumId w:val="7"/>
  </w:num>
  <w:num w:numId="5" w16cid:durableId="1034497942">
    <w:abstractNumId w:val="8"/>
  </w:num>
  <w:num w:numId="6" w16cid:durableId="464274817">
    <w:abstractNumId w:val="5"/>
  </w:num>
  <w:num w:numId="7" w16cid:durableId="536552621">
    <w:abstractNumId w:val="6"/>
  </w:num>
  <w:num w:numId="8" w16cid:durableId="1900356194">
    <w:abstractNumId w:val="4"/>
  </w:num>
  <w:num w:numId="9" w16cid:durableId="33753999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ylvie SAN-SEGUNDO">
    <w15:presenceInfo w15:providerId="AD" w15:userId="S::sylvie.san-segundo@inserm.fr::3168af32-8d77-49f8-9d70-2f25a7a98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7B6"/>
    <w:rsid w:val="00036FCD"/>
    <w:rsid w:val="000608C1"/>
    <w:rsid w:val="00070078"/>
    <w:rsid w:val="00072425"/>
    <w:rsid w:val="00086B0C"/>
    <w:rsid w:val="000C5414"/>
    <w:rsid w:val="000E6FE1"/>
    <w:rsid w:val="000F3B5C"/>
    <w:rsid w:val="0011463B"/>
    <w:rsid w:val="001259A7"/>
    <w:rsid w:val="00144A5A"/>
    <w:rsid w:val="00147DD7"/>
    <w:rsid w:val="00152DD1"/>
    <w:rsid w:val="001D1491"/>
    <w:rsid w:val="001E7C4B"/>
    <w:rsid w:val="00207CCB"/>
    <w:rsid w:val="00272D87"/>
    <w:rsid w:val="00284186"/>
    <w:rsid w:val="002E06BB"/>
    <w:rsid w:val="002E1934"/>
    <w:rsid w:val="002E6D86"/>
    <w:rsid w:val="00305B33"/>
    <w:rsid w:val="0032097A"/>
    <w:rsid w:val="003B5169"/>
    <w:rsid w:val="003D493E"/>
    <w:rsid w:val="004218E4"/>
    <w:rsid w:val="00446CC0"/>
    <w:rsid w:val="004532DE"/>
    <w:rsid w:val="00460687"/>
    <w:rsid w:val="004619A9"/>
    <w:rsid w:val="00485969"/>
    <w:rsid w:val="004A0A0F"/>
    <w:rsid w:val="004A14DD"/>
    <w:rsid w:val="004C780F"/>
    <w:rsid w:val="004E02B1"/>
    <w:rsid w:val="00530AB6"/>
    <w:rsid w:val="00591050"/>
    <w:rsid w:val="00597C54"/>
    <w:rsid w:val="005D2C36"/>
    <w:rsid w:val="00602A7E"/>
    <w:rsid w:val="00613BF9"/>
    <w:rsid w:val="0065643D"/>
    <w:rsid w:val="006B2B21"/>
    <w:rsid w:val="006C25E0"/>
    <w:rsid w:val="006F45CF"/>
    <w:rsid w:val="00714F8D"/>
    <w:rsid w:val="00736B79"/>
    <w:rsid w:val="00766B79"/>
    <w:rsid w:val="00810DC9"/>
    <w:rsid w:val="00840AD2"/>
    <w:rsid w:val="008903A4"/>
    <w:rsid w:val="008B7458"/>
    <w:rsid w:val="008D5B10"/>
    <w:rsid w:val="008E4B6A"/>
    <w:rsid w:val="008F5C31"/>
    <w:rsid w:val="00906309"/>
    <w:rsid w:val="00921989"/>
    <w:rsid w:val="00956597"/>
    <w:rsid w:val="009637E0"/>
    <w:rsid w:val="009E26E7"/>
    <w:rsid w:val="009E4CA7"/>
    <w:rsid w:val="00A010DD"/>
    <w:rsid w:val="00A07748"/>
    <w:rsid w:val="00A22A18"/>
    <w:rsid w:val="00A30B35"/>
    <w:rsid w:val="00A34E2A"/>
    <w:rsid w:val="00A47AC3"/>
    <w:rsid w:val="00A75E7D"/>
    <w:rsid w:val="00AA34CC"/>
    <w:rsid w:val="00AC70FE"/>
    <w:rsid w:val="00B071BA"/>
    <w:rsid w:val="00B20253"/>
    <w:rsid w:val="00BD6ABA"/>
    <w:rsid w:val="00C51C2E"/>
    <w:rsid w:val="00C52F0C"/>
    <w:rsid w:val="00C96D5C"/>
    <w:rsid w:val="00C97831"/>
    <w:rsid w:val="00CA68B3"/>
    <w:rsid w:val="00CB5966"/>
    <w:rsid w:val="00CE2FB7"/>
    <w:rsid w:val="00D02333"/>
    <w:rsid w:val="00D9772A"/>
    <w:rsid w:val="00DB3102"/>
    <w:rsid w:val="00E41CA2"/>
    <w:rsid w:val="00E65052"/>
    <w:rsid w:val="00E7392C"/>
    <w:rsid w:val="00E97A76"/>
    <w:rsid w:val="00EC753A"/>
    <w:rsid w:val="00F01327"/>
    <w:rsid w:val="00F43513"/>
    <w:rsid w:val="00F86091"/>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 w:type="paragraph" w:styleId="Rvision">
    <w:name w:val="Revision"/>
    <w:hidden/>
    <w:uiPriority w:val="99"/>
    <w:semiHidden/>
    <w:rsid w:val="001E7C4B"/>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0" ma:contentTypeDescription="Crée un document." ma:contentTypeScope="" ma:versionID="a6f2eeda746a17f9d7a3b2341da6c77b">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F28272-33AC-4784-A618-487B10E41DA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C7ADD56-BA2F-4F30-8D31-0248B4644DCF}">
  <ds:schemaRefs>
    <ds:schemaRef ds:uri="http://schemas.openxmlformats.org/officeDocument/2006/bibliography"/>
  </ds:schemaRefs>
</ds:datastoreItem>
</file>

<file path=customXml/itemProps3.xml><?xml version="1.0" encoding="utf-8"?>
<ds:datastoreItem xmlns:ds="http://schemas.openxmlformats.org/officeDocument/2006/customXml" ds:itemID="{F459941A-6231-4F07-AD1E-603F07DA6B43}">
  <ds:schemaRefs>
    <ds:schemaRef ds:uri="http://schemas.microsoft.com/sharepoint/v3/contenttype/forms"/>
  </ds:schemaRefs>
</ds:datastoreItem>
</file>

<file path=customXml/itemProps4.xml><?xml version="1.0" encoding="utf-8"?>
<ds:datastoreItem xmlns:ds="http://schemas.openxmlformats.org/officeDocument/2006/customXml" ds:itemID="{FF20A989-7C3C-4905-93EF-644808129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1810</Words>
  <Characters>9956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Lancinet CISSE</cp:lastModifiedBy>
  <cp:revision>3</cp:revision>
  <cp:lastPrinted>2025-07-08T09:26:00Z</cp:lastPrinted>
  <dcterms:created xsi:type="dcterms:W3CDTF">2025-09-24T07:29:00Z</dcterms:created>
  <dcterms:modified xsi:type="dcterms:W3CDTF">2025-09-30T08:07:00Z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